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220CBE" w:rsidRDefault="00983D1C" w:rsidP="00C44418">
      <w:pPr>
        <w:rPr>
          <w:rFonts w:asciiTheme="minorHAnsi" w:eastAsia="Calibri" w:hAnsiTheme="minorHAnsi" w:cstheme="minorHAnsi"/>
          <w:b/>
          <w:bCs/>
        </w:rPr>
      </w:pPr>
      <w:r w:rsidRPr="00220CBE">
        <w:rPr>
          <w:rFonts w:asciiTheme="minorHAnsi" w:eastAsia="Calibri" w:hAnsiTheme="minorHAnsi" w:cstheme="minorHAnsi"/>
          <w:b/>
          <w:bCs/>
        </w:rPr>
        <w:t xml:space="preserve">Technical Advisory Committee </w:t>
      </w:r>
      <w:r w:rsidR="00C44418" w:rsidRPr="00220CBE">
        <w:rPr>
          <w:rFonts w:asciiTheme="minorHAnsi" w:eastAsia="Calibri" w:hAnsiTheme="minorHAnsi" w:cstheme="minorHAnsi"/>
          <w:b/>
          <w:bCs/>
        </w:rPr>
        <w:t>(</w:t>
      </w:r>
      <w:r w:rsidRPr="00220CBE">
        <w:rPr>
          <w:rFonts w:asciiTheme="minorHAnsi" w:eastAsia="Calibri" w:hAnsiTheme="minorHAnsi" w:cstheme="minorHAnsi"/>
          <w:b/>
          <w:bCs/>
        </w:rPr>
        <w:t>TA</w:t>
      </w:r>
      <w:r w:rsidR="00C44418" w:rsidRPr="00220CBE">
        <w:rPr>
          <w:rFonts w:asciiTheme="minorHAnsi" w:eastAsia="Calibri" w:hAnsiTheme="minorHAnsi" w:cstheme="minorHAnsi"/>
          <w:b/>
          <w:bCs/>
        </w:rPr>
        <w:t xml:space="preserve">C) Virtual </w:t>
      </w:r>
      <w:r w:rsidRPr="00220CBE">
        <w:rPr>
          <w:rFonts w:asciiTheme="minorHAnsi" w:eastAsia="Calibri" w:hAnsiTheme="minorHAnsi" w:cstheme="minorHAnsi"/>
          <w:b/>
          <w:bCs/>
        </w:rPr>
        <w:t>Meeting</w:t>
      </w:r>
    </w:p>
    <w:p w14:paraId="202DABB4" w14:textId="06D3FE2E" w:rsidR="00C44418" w:rsidRPr="00220CBE" w:rsidRDefault="00C44418" w:rsidP="00C44418">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sidR="00FE1E5C" w:rsidRPr="00220CBE">
        <w:rPr>
          <w:rFonts w:asciiTheme="minorHAnsi" w:eastAsia="Calibri" w:hAnsiTheme="minorHAnsi" w:cstheme="minorHAnsi"/>
          <w:i/>
          <w:iCs/>
        </w:rPr>
        <w:t>virtually via Microsoft TEAMS</w:t>
      </w:r>
    </w:p>
    <w:p w14:paraId="3E926FC8" w14:textId="57DA9182" w:rsidR="00526D90" w:rsidRPr="00220CBE" w:rsidRDefault="001A19E7" w:rsidP="00526D90">
      <w:pPr>
        <w:rPr>
          <w:rFonts w:asciiTheme="minorHAnsi" w:eastAsia="Calibri" w:hAnsiTheme="minorHAnsi" w:cstheme="minorHAnsi"/>
        </w:rPr>
      </w:pPr>
      <w:r w:rsidRPr="00220CBE">
        <w:rPr>
          <w:rFonts w:asciiTheme="minorHAnsi" w:eastAsia="Calibri" w:hAnsiTheme="minorHAnsi" w:cstheme="minorHAnsi"/>
          <w:b/>
          <w:bCs/>
        </w:rPr>
        <w:t>Day #1:</w:t>
      </w:r>
      <w:r w:rsidRPr="00220CBE">
        <w:rPr>
          <w:rFonts w:asciiTheme="minorHAnsi" w:eastAsia="Calibri" w:hAnsiTheme="minorHAnsi" w:cstheme="minorHAnsi"/>
        </w:rPr>
        <w:t xml:space="preserve"> </w:t>
      </w:r>
      <w:r w:rsidR="00526D90" w:rsidRPr="00220CBE">
        <w:rPr>
          <w:rFonts w:asciiTheme="minorHAnsi" w:eastAsia="Calibri" w:hAnsiTheme="minorHAnsi" w:cstheme="minorHAnsi"/>
        </w:rPr>
        <w:t xml:space="preserve">Tuesday, </w:t>
      </w:r>
      <w:r w:rsidR="00FE1E5C" w:rsidRPr="00220CBE">
        <w:rPr>
          <w:rFonts w:asciiTheme="minorHAnsi" w:eastAsia="Calibri" w:hAnsiTheme="minorHAnsi" w:cstheme="minorHAnsi"/>
        </w:rPr>
        <w:t>April 29,</w:t>
      </w:r>
      <w:r w:rsidR="005A498C" w:rsidRPr="00220CBE">
        <w:rPr>
          <w:rFonts w:asciiTheme="minorHAnsi" w:eastAsia="Calibri" w:hAnsiTheme="minorHAnsi" w:cstheme="minorHAnsi"/>
        </w:rPr>
        <w:t xml:space="preserve"> 2025</w:t>
      </w:r>
      <w:r w:rsidR="00526D90" w:rsidRPr="00220CBE">
        <w:rPr>
          <w:rFonts w:asciiTheme="minorHAnsi" w:eastAsia="Calibri" w:hAnsiTheme="minorHAnsi" w:cstheme="minorHAnsi"/>
        </w:rPr>
        <w:t xml:space="preserve">; </w:t>
      </w:r>
      <w:r w:rsidRPr="00220CBE">
        <w:rPr>
          <w:rFonts w:asciiTheme="minorHAnsi" w:eastAsia="Calibri" w:hAnsiTheme="minorHAnsi" w:cstheme="minorHAnsi"/>
        </w:rPr>
        <w:t xml:space="preserve">1:00 PM – </w:t>
      </w:r>
      <w:r w:rsidR="00FE1E5C" w:rsidRPr="00220CBE">
        <w:rPr>
          <w:rFonts w:asciiTheme="minorHAnsi" w:eastAsia="Calibri" w:hAnsiTheme="minorHAnsi" w:cstheme="minorHAnsi"/>
        </w:rPr>
        <w:t>4</w:t>
      </w:r>
      <w:r w:rsidRPr="00220CBE">
        <w:rPr>
          <w:rFonts w:asciiTheme="minorHAnsi" w:eastAsia="Calibri" w:hAnsiTheme="minorHAnsi" w:cstheme="minorHAnsi"/>
        </w:rPr>
        <w:t>:</w:t>
      </w:r>
      <w:r w:rsidR="00FE1E5C" w:rsidRPr="00220CBE">
        <w:rPr>
          <w:rFonts w:asciiTheme="minorHAnsi" w:eastAsia="Calibri" w:hAnsiTheme="minorHAnsi" w:cstheme="minorHAnsi"/>
        </w:rPr>
        <w:t>15</w:t>
      </w:r>
      <w:r w:rsidRPr="00220CBE">
        <w:rPr>
          <w:rFonts w:asciiTheme="minorHAnsi" w:eastAsia="Calibri" w:hAnsiTheme="minorHAnsi" w:cstheme="minorHAnsi"/>
        </w:rPr>
        <w:t xml:space="preserve"> PM</w:t>
      </w:r>
      <w:r w:rsidR="00526D90" w:rsidRPr="00220CBE">
        <w:rPr>
          <w:rFonts w:asciiTheme="minorHAnsi" w:eastAsia="Calibri" w:hAnsiTheme="minorHAnsi" w:cstheme="minorHAnsi"/>
        </w:rPr>
        <w:t xml:space="preserve"> </w:t>
      </w:r>
      <w:r w:rsidR="00EA3A11" w:rsidRPr="00220CBE">
        <w:rPr>
          <w:rFonts w:asciiTheme="minorHAnsi" w:eastAsia="Calibri" w:hAnsiTheme="minorHAnsi" w:cstheme="minorHAnsi"/>
        </w:rPr>
        <w:t>CT</w:t>
      </w:r>
    </w:p>
    <w:p w14:paraId="704D465F" w14:textId="32742ECE" w:rsidR="00C44418" w:rsidRPr="00220CBE" w:rsidRDefault="00C44418" w:rsidP="004734D9">
      <w:pPr>
        <w:pStyle w:val="NoSpacing"/>
        <w:rPr>
          <w:rFonts w:asciiTheme="minorHAnsi" w:hAnsiTheme="minorHAnsi" w:cstheme="minorHAnsi"/>
          <w:b/>
          <w:bCs/>
        </w:rPr>
      </w:pPr>
    </w:p>
    <w:p w14:paraId="2D613461" w14:textId="77777777" w:rsidR="00B930AF" w:rsidRPr="00220CBE" w:rsidRDefault="00B930AF" w:rsidP="00B930AF">
      <w:pPr>
        <w:pStyle w:val="NoSpacing"/>
        <w:rPr>
          <w:rFonts w:asciiTheme="minorHAnsi" w:hAnsiTheme="minorHAnsi" w:cstheme="minorHAnsi"/>
          <w:b/>
          <w:bCs/>
          <w:color w:val="0070C0"/>
        </w:rPr>
      </w:pPr>
      <w:r w:rsidRPr="00220CBE">
        <w:rPr>
          <w:rFonts w:asciiTheme="minorHAnsi" w:hAnsiTheme="minorHAnsi" w:cstheme="minorHAnsi"/>
          <w:b/>
          <w:bCs/>
          <w:color w:val="0070C0"/>
        </w:rPr>
        <w:t>Technical Advisory Committee (TAC)</w:t>
      </w:r>
    </w:p>
    <w:p w14:paraId="05232BA8"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
          <w:bCs/>
        </w:rPr>
        <w:t>State of Wyoming</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t>Bureau of Reclamation (Reclamation)</w:t>
      </w:r>
    </w:p>
    <w:p w14:paraId="314E8B46" w14:textId="514EDD13" w:rsidR="00B930AF" w:rsidRPr="00220CBE" w:rsidRDefault="00220CBE" w:rsidP="00B930AF">
      <w:pPr>
        <w:jc w:val="both"/>
        <w:rPr>
          <w:rFonts w:asciiTheme="minorHAnsi" w:eastAsia="Times New Roman" w:hAnsiTheme="minorHAnsi" w:cstheme="minorHAnsi"/>
        </w:rPr>
      </w:pPr>
      <w:r w:rsidRPr="00220CBE">
        <w:rPr>
          <w:rFonts w:asciiTheme="minorHAnsi" w:eastAsia="Times New Roman" w:hAnsiTheme="minorHAnsi" w:cstheme="minorHAnsi"/>
        </w:rPr>
        <w:t xml:space="preserve">Jeremy Manley </w:t>
      </w:r>
      <w:r w:rsidRPr="00220CBE">
        <w:rPr>
          <w:rFonts w:asciiTheme="minorHAnsi" w:eastAsia="Times New Roman" w:hAnsiTheme="minorHAnsi" w:cstheme="minorHAnsi"/>
          <w:bCs/>
        </w:rPr>
        <w:t>– Al</w:t>
      </w:r>
      <w:r w:rsidRPr="00220CBE">
        <w:rPr>
          <w:rFonts w:asciiTheme="minorHAnsi" w:eastAsia="Times New Roman" w:hAnsiTheme="minorHAnsi" w:cstheme="minorHAnsi"/>
        </w:rPr>
        <w:t>ternate</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Brock Merrill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2D41BB9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Cs/>
        </w:rPr>
        <w:t>Michelle Hubbard  – Al</w:t>
      </w:r>
      <w:r w:rsidRPr="00220CBE">
        <w:rPr>
          <w:rFonts w:asciiTheme="minorHAnsi" w:eastAsia="Times New Roman" w:hAnsiTheme="minorHAnsi" w:cstheme="minorHAnsi"/>
        </w:rPr>
        <w:t>ternate</w:t>
      </w:r>
    </w:p>
    <w:p w14:paraId="1E2B3CFD" w14:textId="2EC76426" w:rsidR="006E590E" w:rsidRPr="00220CBE" w:rsidRDefault="00220CBE" w:rsidP="00B930AF">
      <w:pPr>
        <w:jc w:val="both"/>
        <w:rPr>
          <w:rFonts w:asciiTheme="minorHAnsi" w:eastAsia="Times New Roman" w:hAnsiTheme="minorHAnsi" w:cstheme="minorHAnsi"/>
        </w:rPr>
      </w:pPr>
      <w:r w:rsidRPr="00220CBE">
        <w:rPr>
          <w:rFonts w:asciiTheme="minorHAnsi" w:eastAsia="Times New Roman" w:hAnsiTheme="minorHAnsi" w:cstheme="minorHAnsi"/>
        </w:rPr>
        <w:t xml:space="preserve">Cheyenne Love </w:t>
      </w:r>
      <w:r w:rsidRPr="00220CBE">
        <w:rPr>
          <w:rFonts w:asciiTheme="minorHAnsi" w:eastAsia="Times New Roman" w:hAnsiTheme="minorHAnsi" w:cstheme="minorHAnsi"/>
          <w:bCs/>
        </w:rPr>
        <w:t>– Al</w:t>
      </w:r>
      <w:r w:rsidRPr="00220CBE">
        <w:rPr>
          <w:rFonts w:asciiTheme="minorHAnsi" w:eastAsia="Times New Roman" w:hAnsiTheme="minorHAnsi" w:cstheme="minorHAnsi"/>
        </w:rPr>
        <w:t>ternate</w:t>
      </w:r>
    </w:p>
    <w:p w14:paraId="4DC694C7" w14:textId="77777777" w:rsidR="00B930AF" w:rsidRPr="00220CBE" w:rsidRDefault="00B930AF" w:rsidP="00B930AF">
      <w:pPr>
        <w:jc w:val="both"/>
        <w:rPr>
          <w:rFonts w:asciiTheme="minorHAnsi" w:eastAsia="Times New Roman" w:hAnsiTheme="minorHAnsi" w:cstheme="minorHAnsi"/>
          <w:b/>
        </w:rPr>
      </w:pPr>
    </w:p>
    <w:p w14:paraId="564678F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
        </w:rPr>
        <w:t>State of Colorado</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b/>
        </w:rPr>
        <w:t>U.S. Fish and Wildlife Service (Service)</w:t>
      </w:r>
    </w:p>
    <w:p w14:paraId="689BCAC3"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Kara Scheel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Matt Rabbe – Member</w:t>
      </w:r>
    </w:p>
    <w:p w14:paraId="165AF432" w14:textId="77777777" w:rsidR="00B930AF" w:rsidRPr="00220CBE" w:rsidRDefault="00B930AF" w:rsidP="00B930AF">
      <w:pPr>
        <w:jc w:val="both"/>
        <w:rPr>
          <w:rFonts w:asciiTheme="minorHAnsi" w:eastAsia="Times New Roman" w:hAnsiTheme="minorHAnsi" w:cstheme="minorHAnsi"/>
        </w:rPr>
      </w:pPr>
    </w:p>
    <w:p w14:paraId="3A56CDFF"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
          <w:bCs/>
        </w:rPr>
        <w:t>State of Nebraska</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t>Environmental Entities</w:t>
      </w:r>
    </w:p>
    <w:p w14:paraId="2F299371"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Cs/>
        </w:rPr>
        <w:t>Caitlin Kingsley</w:t>
      </w:r>
      <w:r w:rsidRPr="00220CBE">
        <w:rPr>
          <w:rFonts w:asciiTheme="minorHAnsi" w:eastAsia="Times New Roman" w:hAnsiTheme="minorHAnsi" w:cstheme="minorHAnsi"/>
        </w:rPr>
        <w:t xml:space="preserve"> – </w:t>
      </w:r>
      <w:r w:rsidRPr="00220CBE">
        <w:rPr>
          <w:rFonts w:asciiTheme="minorHAnsi" w:eastAsia="Times New Roman" w:hAnsiTheme="minorHAnsi" w:cstheme="minorHAnsi"/>
          <w:bCs/>
        </w:rPr>
        <w:t>Member</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t>Rich Walters – Member</w:t>
      </w:r>
    </w:p>
    <w:p w14:paraId="690A2DCA" w14:textId="0EB5B7AC" w:rsidR="00B930AF" w:rsidRPr="00E341C8" w:rsidRDefault="00220CBE" w:rsidP="00B930AF">
      <w:pPr>
        <w:jc w:val="both"/>
        <w:rPr>
          <w:rFonts w:asciiTheme="minorHAnsi" w:eastAsia="Times New Roman" w:hAnsiTheme="minorHAnsi" w:cstheme="minorHAnsi"/>
          <w:lang w:val="pt-BR"/>
        </w:rPr>
      </w:pP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E341C8">
        <w:rPr>
          <w:rFonts w:asciiTheme="minorHAnsi" w:eastAsia="Times New Roman" w:hAnsiTheme="minorHAnsi" w:cstheme="minorHAnsi"/>
          <w:lang w:val="pt-BR"/>
        </w:rPr>
        <w:t>Amanda Hegg – Member</w:t>
      </w:r>
    </w:p>
    <w:p w14:paraId="7397E5F3" w14:textId="77777777" w:rsidR="00B930AF" w:rsidRPr="00E341C8" w:rsidRDefault="00B930AF" w:rsidP="00B930AF">
      <w:pPr>
        <w:jc w:val="both"/>
        <w:rPr>
          <w:rFonts w:asciiTheme="minorHAnsi" w:eastAsia="Times New Roman" w:hAnsiTheme="minorHAnsi" w:cstheme="minorHAnsi"/>
          <w:bCs/>
          <w:lang w:val="pt-BR"/>
        </w:rPr>
      </w:pP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r>
      <w:r w:rsidRPr="00E341C8">
        <w:rPr>
          <w:rFonts w:asciiTheme="minorHAnsi" w:eastAsia="Times New Roman" w:hAnsiTheme="minorHAnsi" w:cstheme="minorHAnsi"/>
          <w:bCs/>
          <w:lang w:val="pt-BR"/>
        </w:rPr>
        <w:tab/>
        <w:t>Melissa Mosier – Alternate</w:t>
      </w:r>
    </w:p>
    <w:p w14:paraId="255D8561" w14:textId="77777777" w:rsidR="00B930AF" w:rsidRPr="00E341C8" w:rsidRDefault="00B930AF" w:rsidP="00B930AF">
      <w:pPr>
        <w:jc w:val="both"/>
        <w:rPr>
          <w:rFonts w:asciiTheme="minorHAnsi" w:eastAsia="Times New Roman" w:hAnsiTheme="minorHAnsi" w:cstheme="minorHAnsi"/>
          <w:bCs/>
          <w:lang w:val="pt-BR"/>
        </w:rPr>
      </w:pPr>
    </w:p>
    <w:p w14:paraId="0FD29583"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
          <w:bCs/>
        </w:rPr>
        <w:t>Upper Platte Water Users</w:t>
      </w:r>
      <w:r w:rsidRPr="00220CBE">
        <w:rPr>
          <w:rFonts w:asciiTheme="minorHAnsi" w:eastAsia="Times New Roman" w:hAnsiTheme="minorHAnsi" w:cstheme="minorHAnsi"/>
          <w:bCs/>
        </w:rPr>
        <w:t xml:space="preserve"> </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
          <w:bCs/>
        </w:rPr>
        <w:t>Colorado Water Users</w:t>
      </w:r>
    </w:p>
    <w:p w14:paraId="1CBE69B4" w14:textId="2A317640"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Cs/>
        </w:rPr>
        <w:t>n/a</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00C81E85" w:rsidRPr="00220CBE">
        <w:rPr>
          <w:rFonts w:asciiTheme="minorHAnsi" w:eastAsia="Times New Roman" w:hAnsiTheme="minorHAnsi" w:cstheme="minorHAnsi"/>
          <w:bCs/>
        </w:rPr>
        <w:t>Jason Marks</w:t>
      </w:r>
    </w:p>
    <w:p w14:paraId="4FE9F130" w14:textId="77777777" w:rsidR="00B930AF" w:rsidRPr="00220CBE" w:rsidRDefault="00B930AF" w:rsidP="00B930AF">
      <w:pPr>
        <w:jc w:val="both"/>
        <w:rPr>
          <w:rFonts w:asciiTheme="minorHAnsi" w:eastAsia="Times New Roman" w:hAnsiTheme="minorHAnsi" w:cstheme="minorHAnsi"/>
          <w:b/>
          <w:bCs/>
        </w:rPr>
      </w:pPr>
    </w:p>
    <w:p w14:paraId="5CD68D43" w14:textId="77777777" w:rsidR="00B930AF" w:rsidRPr="00220CBE" w:rsidRDefault="00B930AF" w:rsidP="00B930AF">
      <w:pPr>
        <w:jc w:val="both"/>
        <w:rPr>
          <w:rFonts w:asciiTheme="minorHAnsi" w:eastAsia="Times New Roman" w:hAnsiTheme="minorHAnsi" w:cstheme="minorHAnsi"/>
          <w:b/>
          <w:bCs/>
        </w:rPr>
      </w:pPr>
      <w:r w:rsidRPr="00220CBE">
        <w:rPr>
          <w:rFonts w:asciiTheme="minorHAnsi" w:eastAsia="Times New Roman" w:hAnsiTheme="minorHAnsi" w:cstheme="minorHAnsi"/>
          <w:b/>
          <w:bCs/>
        </w:rPr>
        <w:t>Downstream Water Users</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p>
    <w:p w14:paraId="2DF6207A" w14:textId="77777777" w:rsidR="00B930AF" w:rsidRPr="00220CBE" w:rsidRDefault="00B930AF" w:rsidP="00B930AF">
      <w:pPr>
        <w:ind w:left="5040" w:hanging="5040"/>
        <w:jc w:val="both"/>
        <w:rPr>
          <w:rFonts w:asciiTheme="minorHAnsi" w:eastAsia="Times New Roman" w:hAnsiTheme="minorHAnsi" w:cstheme="minorHAnsi"/>
        </w:rPr>
      </w:pPr>
      <w:r w:rsidRPr="00220CBE">
        <w:rPr>
          <w:rFonts w:asciiTheme="minorHAnsi" w:eastAsia="Times New Roman" w:hAnsiTheme="minorHAnsi" w:cstheme="minorHAnsi"/>
        </w:rPr>
        <w:t>Jim Jenniges – Member</w:t>
      </w:r>
      <w:r w:rsidRPr="00220CBE">
        <w:rPr>
          <w:rFonts w:asciiTheme="minorHAnsi" w:eastAsia="Times New Roman" w:hAnsiTheme="minorHAnsi" w:cstheme="minorHAnsi"/>
        </w:rPr>
        <w:tab/>
      </w:r>
    </w:p>
    <w:p w14:paraId="5648B9B1" w14:textId="77777777" w:rsidR="00B930AF" w:rsidRPr="00220CBE" w:rsidRDefault="00B930AF" w:rsidP="00B930AF">
      <w:pPr>
        <w:ind w:left="5040" w:hanging="5040"/>
        <w:jc w:val="both"/>
        <w:rPr>
          <w:rFonts w:asciiTheme="minorHAnsi" w:eastAsia="Times New Roman" w:hAnsiTheme="minorHAnsi" w:cstheme="minorHAnsi"/>
        </w:rPr>
      </w:pPr>
      <w:r w:rsidRPr="00220CBE">
        <w:rPr>
          <w:rFonts w:asciiTheme="minorHAnsi" w:eastAsia="Times New Roman" w:hAnsiTheme="minorHAnsi" w:cstheme="minorHAnsi"/>
        </w:rPr>
        <w:t>Brandi Flyr – Member</w:t>
      </w:r>
      <w:r w:rsidRPr="00220CBE">
        <w:rPr>
          <w:rFonts w:asciiTheme="minorHAnsi" w:eastAsia="Times New Roman" w:hAnsiTheme="minorHAnsi" w:cstheme="minorHAnsi"/>
        </w:rPr>
        <w:tab/>
      </w:r>
    </w:p>
    <w:p w14:paraId="3F089F2E"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Dave Zorn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48CF866C"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 xml:space="preserve"> </w:t>
      </w:r>
    </w:p>
    <w:p w14:paraId="5C64A77D" w14:textId="77777777" w:rsidR="00B930AF" w:rsidRPr="00220CBE" w:rsidRDefault="00B930AF" w:rsidP="00B930AF">
      <w:pPr>
        <w:jc w:val="both"/>
        <w:rPr>
          <w:rFonts w:asciiTheme="minorHAnsi" w:eastAsia="Times New Roman" w:hAnsiTheme="minorHAnsi" w:cstheme="minorHAnsi"/>
          <w:b/>
          <w:bCs/>
        </w:rPr>
      </w:pPr>
      <w:r w:rsidRPr="00220CBE">
        <w:rPr>
          <w:rFonts w:asciiTheme="minorHAnsi" w:eastAsia="Times New Roman" w:hAnsiTheme="minorHAnsi" w:cstheme="minorHAnsi"/>
          <w:b/>
          <w:bCs/>
          <w:color w:val="0070C0"/>
        </w:rPr>
        <w:t>Executive Director’s Office (EDO)</w:t>
      </w:r>
      <w:r w:rsidRPr="00220CBE">
        <w:rPr>
          <w:rFonts w:asciiTheme="minorHAnsi" w:eastAsia="Times New Roman" w:hAnsiTheme="minorHAnsi" w:cstheme="minorHAnsi"/>
          <w:b/>
          <w:bCs/>
          <w:color w:val="0070C0"/>
        </w:rPr>
        <w:tab/>
      </w:r>
      <w:r w:rsidRPr="00220CBE">
        <w:rPr>
          <w:rFonts w:asciiTheme="minorHAnsi" w:eastAsia="Times New Roman" w:hAnsiTheme="minorHAnsi" w:cstheme="minorHAnsi"/>
          <w:b/>
          <w:bCs/>
          <w:color w:val="0070C0"/>
        </w:rPr>
        <w:tab/>
      </w:r>
      <w:r w:rsidRPr="00220CBE">
        <w:rPr>
          <w:rFonts w:asciiTheme="minorHAnsi" w:eastAsia="Times New Roman" w:hAnsiTheme="minorHAnsi" w:cstheme="minorHAnsi"/>
          <w:b/>
          <w:bCs/>
          <w:color w:val="0070C0"/>
        </w:rPr>
        <w:tab/>
        <w:t>Other Participants</w:t>
      </w:r>
    </w:p>
    <w:p w14:paraId="1C7A407A"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Jason Farnsworth, ED</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Abe Kanz – Crane Trust</w:t>
      </w:r>
      <w:r w:rsidRPr="00220CBE">
        <w:rPr>
          <w:rFonts w:asciiTheme="minorHAnsi" w:eastAsia="Times New Roman" w:hAnsiTheme="minorHAnsi" w:cstheme="minorHAnsi"/>
        </w:rPr>
        <w:tab/>
      </w:r>
    </w:p>
    <w:p w14:paraId="1908488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Chad Smith</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Melissa Marinovich – NGPC</w:t>
      </w:r>
    </w:p>
    <w:p w14:paraId="6DD37CCB"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Malinda Henry</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Mike Archer - NGPC</w:t>
      </w:r>
    </w:p>
    <w:p w14:paraId="65676D75" w14:textId="7A39DE18" w:rsidR="00B930AF" w:rsidRPr="00220CBE" w:rsidRDefault="00DE723F" w:rsidP="00B930AF">
      <w:pPr>
        <w:jc w:val="both"/>
        <w:rPr>
          <w:rFonts w:asciiTheme="minorHAnsi" w:eastAsia="Times New Roman" w:hAnsiTheme="minorHAnsi" w:cstheme="minorHAnsi"/>
        </w:rPr>
      </w:pPr>
      <w:r w:rsidRPr="00220CBE">
        <w:rPr>
          <w:rFonts w:asciiTheme="minorHAnsi" w:eastAsia="Times New Roman" w:hAnsiTheme="minorHAnsi" w:cstheme="minorHAnsi"/>
        </w:rPr>
        <w:t>Tim Tunnell</w:t>
      </w:r>
      <w:r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t>Jack Mensinger – NE DNR</w:t>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p>
    <w:p w14:paraId="4BDF0921" w14:textId="788E5A19"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Seth Turner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DE723F" w:rsidRPr="00220CBE">
        <w:rPr>
          <w:rFonts w:asciiTheme="minorHAnsi" w:eastAsia="Times New Roman" w:hAnsiTheme="minorHAnsi" w:cstheme="minorHAnsi"/>
        </w:rPr>
        <w:t>Shuhai Zheng – NE DNR</w:t>
      </w:r>
      <w:r w:rsidRPr="00220CBE">
        <w:rPr>
          <w:rFonts w:asciiTheme="minorHAnsi" w:eastAsia="Times New Roman" w:hAnsiTheme="minorHAnsi" w:cstheme="minorHAnsi"/>
        </w:rPr>
        <w:t xml:space="preserve"> </w:t>
      </w:r>
      <w:r w:rsidRPr="00220CBE">
        <w:rPr>
          <w:rFonts w:asciiTheme="minorHAnsi" w:eastAsia="Times New Roman" w:hAnsiTheme="minorHAnsi" w:cstheme="minorHAnsi"/>
        </w:rPr>
        <w:tab/>
      </w:r>
    </w:p>
    <w:p w14:paraId="466E18D8" w14:textId="1046DE21"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Patrick Farrell</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Richard Belt</w:t>
      </w:r>
      <w:r w:rsidR="00DE723F" w:rsidRPr="00220CBE">
        <w:rPr>
          <w:rFonts w:asciiTheme="minorHAnsi" w:eastAsia="Times New Roman" w:hAnsiTheme="minorHAnsi" w:cstheme="minorHAnsi"/>
        </w:rPr>
        <w:t xml:space="preserve"> – </w:t>
      </w:r>
      <w:r w:rsidRPr="00220CBE">
        <w:rPr>
          <w:rFonts w:asciiTheme="minorHAnsi" w:eastAsia="Times New Roman" w:hAnsiTheme="minorHAnsi" w:cstheme="minorHAnsi"/>
        </w:rPr>
        <w:t>SPWRAP</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08BBF8DA" w14:textId="693CA496"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T</w:t>
      </w:r>
      <w:r w:rsidR="00DE723F" w:rsidRPr="00220CBE">
        <w:rPr>
          <w:rFonts w:asciiTheme="minorHAnsi" w:eastAsia="Times New Roman" w:hAnsiTheme="minorHAnsi" w:cstheme="minorHAnsi"/>
        </w:rPr>
        <w:t>yler Matrangos</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220CBE" w:rsidRPr="00220CBE">
        <w:rPr>
          <w:rFonts w:asciiTheme="minorHAnsi" w:eastAsia="Times New Roman" w:hAnsiTheme="minorHAnsi" w:cstheme="minorHAnsi"/>
        </w:rPr>
        <w:t>Terence Stroh –</w:t>
      </w:r>
      <w:r w:rsidR="00220CBE" w:rsidRPr="00220CBE">
        <w:rPr>
          <w:rFonts w:asciiTheme="minorHAnsi" w:eastAsia="Times New Roman" w:hAnsiTheme="minorHAnsi" w:cstheme="minorHAnsi"/>
        </w:rPr>
        <w:tab/>
        <w:t xml:space="preserve"> USBR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53A80468" w14:textId="77E5FFA9" w:rsidR="004817AD"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Quinn Lewis</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4817AD" w:rsidRPr="00220CBE">
        <w:rPr>
          <w:rFonts w:asciiTheme="minorHAnsi" w:eastAsia="Times New Roman" w:hAnsiTheme="minorHAnsi" w:cstheme="minorHAnsi"/>
        </w:rPr>
        <w:t>Steven Labay – USFWS</w:t>
      </w:r>
    </w:p>
    <w:p w14:paraId="631AB56F" w14:textId="1AADF3D0"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Jonathan Wentz</w:t>
      </w:r>
    </w:p>
    <w:p w14:paraId="12AF5C43" w14:textId="280BA4AB"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Alyx Vogel</w:t>
      </w:r>
    </w:p>
    <w:p w14:paraId="6C733042"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Ethan Ideus</w:t>
      </w:r>
    </w:p>
    <w:p w14:paraId="1A0F3D7A"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Nicole Fijman</w:t>
      </w:r>
    </w:p>
    <w:p w14:paraId="7E23A0E6" w14:textId="77777777" w:rsidR="00DE723F" w:rsidRPr="00220CBE" w:rsidRDefault="00B930AF" w:rsidP="00B930AF">
      <w:pPr>
        <w:pStyle w:val="NoSpacing"/>
        <w:rPr>
          <w:rFonts w:asciiTheme="minorHAnsi" w:eastAsia="Times New Roman" w:hAnsiTheme="minorHAnsi" w:cstheme="minorHAnsi"/>
        </w:rPr>
      </w:pPr>
      <w:r w:rsidRPr="00220CBE">
        <w:rPr>
          <w:rFonts w:asciiTheme="minorHAnsi" w:eastAsia="Times New Roman" w:hAnsiTheme="minorHAnsi" w:cstheme="minorHAnsi"/>
        </w:rPr>
        <w:t>Ed Weschler</w:t>
      </w:r>
    </w:p>
    <w:p w14:paraId="6CEA1895" w14:textId="261CBBE5" w:rsidR="00B930AF" w:rsidRDefault="00DE723F" w:rsidP="00B930AF">
      <w:pPr>
        <w:pStyle w:val="NoSpacing"/>
        <w:rPr>
          <w:rFonts w:asciiTheme="minorHAnsi" w:hAnsiTheme="minorHAnsi" w:cstheme="minorHAnsi"/>
        </w:rPr>
      </w:pPr>
      <w:r w:rsidRPr="00220CBE">
        <w:rPr>
          <w:rFonts w:asciiTheme="minorHAnsi" w:eastAsia="Times New Roman" w:hAnsiTheme="minorHAnsi" w:cstheme="minorHAnsi"/>
        </w:rPr>
        <w:t>Libby Casavant</w:t>
      </w:r>
      <w:r w:rsidR="00B930AF">
        <w:rPr>
          <w:rFonts w:asciiTheme="minorHAnsi" w:hAnsiTheme="minorHAnsi" w:cstheme="minorHAnsi"/>
        </w:rPr>
        <w:br w:type="page"/>
      </w:r>
    </w:p>
    <w:p w14:paraId="3C96A571" w14:textId="4FCE106B"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44BEB79F" w:rsidR="00DD4CEF" w:rsidRPr="00D32290" w:rsidRDefault="0041099D" w:rsidP="004734D9">
      <w:pPr>
        <w:pStyle w:val="NoSpacing"/>
        <w:rPr>
          <w:rFonts w:asciiTheme="minorHAnsi" w:hAnsiTheme="minorHAnsi" w:cstheme="minorHAnsi"/>
        </w:rPr>
      </w:pPr>
      <w:r>
        <w:rPr>
          <w:rFonts w:asciiTheme="minorHAnsi" w:hAnsiTheme="minorHAnsi" w:cstheme="minorHAnsi"/>
        </w:rPr>
        <w:t>Walters</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sidRPr="00EB4895">
        <w:rPr>
          <w:rFonts w:asciiTheme="minorHAnsi" w:hAnsiTheme="minorHAnsi" w:cstheme="minorHAnsi"/>
        </w:rPr>
        <w:t>1:0</w:t>
      </w:r>
      <w:r w:rsidR="00EB4895" w:rsidRPr="00EB4895">
        <w:rPr>
          <w:rFonts w:asciiTheme="minorHAnsi" w:hAnsiTheme="minorHAnsi" w:cstheme="minorHAnsi"/>
        </w:rPr>
        <w:t>0</w:t>
      </w:r>
      <w:r w:rsidR="008F665E" w:rsidRPr="00EB4895">
        <w:rPr>
          <w:rFonts w:asciiTheme="minorHAnsi" w:hAnsiTheme="minorHAnsi" w:cstheme="minorHAnsi"/>
        </w:rPr>
        <w:t xml:space="preserve"> </w:t>
      </w:r>
      <w:r w:rsidR="001A19E7" w:rsidRPr="00EB4895">
        <w:rPr>
          <w:rFonts w:asciiTheme="minorHAnsi" w:hAnsiTheme="minorHAnsi" w:cstheme="minorHAnsi"/>
        </w:rPr>
        <w:t>PM</w:t>
      </w:r>
      <w:r w:rsidR="00DD4CEF" w:rsidRPr="00EB4895">
        <w:rPr>
          <w:rFonts w:asciiTheme="minorHAnsi" w:hAnsiTheme="minorHAnsi" w:cstheme="minorHAnsi"/>
        </w:rPr>
        <w:t xml:space="preserve"> </w:t>
      </w:r>
      <w:r w:rsidR="00EA3A11" w:rsidRPr="00EB4895">
        <w:rPr>
          <w:rFonts w:asciiTheme="minorHAnsi" w:hAnsiTheme="minorHAnsi" w:cstheme="minorHAnsi"/>
        </w:rPr>
        <w:t>Central</w:t>
      </w:r>
      <w:r w:rsidR="00DD4CEF" w:rsidRPr="00EB4895">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605373AA" w14:textId="64A8CD6B"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45D5E449" w14:textId="1640C44E" w:rsidR="00846D1A" w:rsidRDefault="00EB4895" w:rsidP="00846D1A">
      <w:pPr>
        <w:pStyle w:val="NoSpacing"/>
      </w:pPr>
      <w:r>
        <w:t>No modifications to the agenda were offered.</w:t>
      </w:r>
    </w:p>
    <w:p w14:paraId="72CB973C" w14:textId="77777777" w:rsidR="00E55FAC" w:rsidRDefault="00E55FAC" w:rsidP="00846D1A">
      <w:pPr>
        <w:pStyle w:val="NoSpacing"/>
      </w:pPr>
    </w:p>
    <w:p w14:paraId="5AC47375" w14:textId="68BAE6D4" w:rsidR="005D4820" w:rsidRPr="00E55FAC"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8" w:history="1">
        <w:r w:rsidR="00846D1A" w:rsidRPr="0022062A">
          <w:rPr>
            <w:rStyle w:val="Hyperlink"/>
            <w:rFonts w:asciiTheme="minorHAnsi" w:hAnsiTheme="minorHAnsi" w:cstheme="minorHAnsi"/>
          </w:rPr>
          <w:t>0</w:t>
        </w:r>
        <w:r w:rsidR="001A19E7" w:rsidRPr="0022062A">
          <w:rPr>
            <w:rStyle w:val="Hyperlink"/>
            <w:rFonts w:asciiTheme="minorHAnsi" w:hAnsiTheme="minorHAnsi" w:cstheme="minorHAnsi"/>
          </w:rPr>
          <w:t>1</w:t>
        </w:r>
        <w:r w:rsidR="00846D1A" w:rsidRPr="0022062A">
          <w:rPr>
            <w:rStyle w:val="Hyperlink"/>
            <w:rFonts w:asciiTheme="minorHAnsi" w:hAnsiTheme="minorHAnsi" w:cstheme="minorHAnsi"/>
          </w:rPr>
          <w:t xml:space="preserve"> </w:t>
        </w:r>
        <w:r w:rsidR="00E55FAC" w:rsidRPr="0022062A">
          <w:rPr>
            <w:rStyle w:val="Hyperlink"/>
            <w:rFonts w:asciiTheme="minorHAnsi" w:hAnsiTheme="minorHAnsi" w:cstheme="minorHAnsi"/>
          </w:rPr>
          <w:t>–</w:t>
        </w:r>
        <w:r w:rsidR="00846D1A" w:rsidRPr="0022062A">
          <w:rPr>
            <w:rStyle w:val="Hyperlink"/>
            <w:rFonts w:asciiTheme="minorHAnsi" w:hAnsiTheme="minorHAnsi" w:cstheme="minorHAnsi"/>
          </w:rPr>
          <w:t xml:space="preserve"> </w:t>
        </w:r>
        <w:r w:rsidR="00E55FAC" w:rsidRPr="0022062A">
          <w:rPr>
            <w:rStyle w:val="Hyperlink"/>
            <w:rFonts w:asciiTheme="minorHAnsi" w:hAnsiTheme="minorHAnsi" w:cstheme="minorHAnsi"/>
          </w:rPr>
          <w:t>PRRIP TAC Quarterly Meeting Agenda</w:t>
        </w:r>
        <w:r w:rsidR="001A19E7" w:rsidRPr="0022062A">
          <w:rPr>
            <w:rStyle w:val="Hyperlink"/>
            <w:rFonts w:asciiTheme="minorHAnsi" w:hAnsiTheme="minorHAnsi" w:cstheme="minorHAnsi"/>
          </w:rPr>
          <w:t>_</w:t>
        </w:r>
        <w:r w:rsidR="0022062A" w:rsidRPr="0022062A">
          <w:rPr>
            <w:rStyle w:val="Hyperlink"/>
            <w:rFonts w:asciiTheme="minorHAnsi" w:hAnsiTheme="minorHAnsi" w:cstheme="minorHAnsi"/>
          </w:rPr>
          <w:t>April</w:t>
        </w:r>
        <w:r w:rsidR="005A498C" w:rsidRPr="0022062A">
          <w:rPr>
            <w:rStyle w:val="Hyperlink"/>
            <w:rFonts w:asciiTheme="minorHAnsi" w:hAnsiTheme="minorHAnsi" w:cstheme="minorHAnsi"/>
          </w:rPr>
          <w:t>_2025</w:t>
        </w:r>
      </w:hyperlink>
    </w:p>
    <w:p w14:paraId="181DA879" w14:textId="2C151069"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51C9E9A9" w14:textId="3FD7C4AB" w:rsidR="00DA4607" w:rsidRDefault="00EB4895" w:rsidP="0041099D">
      <w:pPr>
        <w:pStyle w:val="NoSpacing"/>
      </w:pPr>
      <w:bookmarkStart w:id="0" w:name="_Hlk173768355"/>
      <w:r>
        <w:rPr>
          <w:rFonts w:asciiTheme="minorHAnsi" w:hAnsiTheme="minorHAnsi" w:cstheme="minorHAnsi"/>
        </w:rPr>
        <w:t xml:space="preserve">Henry </w:t>
      </w:r>
      <w:bookmarkEnd w:id="0"/>
      <w:r w:rsidR="0041099D">
        <w:rPr>
          <w:rFonts w:asciiTheme="minorHAnsi" w:hAnsiTheme="minorHAnsi" w:cstheme="minorHAnsi"/>
        </w:rPr>
        <w:t>reviewed a few edits made by the TAC to the February TAC minutes.</w:t>
      </w:r>
    </w:p>
    <w:p w14:paraId="4E7306CB" w14:textId="77777777" w:rsidR="009761A9" w:rsidRPr="00FC6E22" w:rsidRDefault="009761A9" w:rsidP="004734D9">
      <w:pPr>
        <w:pStyle w:val="NoSpacing"/>
        <w:rPr>
          <w:rFonts w:asciiTheme="minorHAnsi" w:hAnsiTheme="minorHAnsi" w:cstheme="minorHAnsi"/>
        </w:rPr>
      </w:pPr>
    </w:p>
    <w:p w14:paraId="0827CA1D" w14:textId="09485B69"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FA1A48">
        <w:rPr>
          <w:rFonts w:asciiTheme="minorHAnsi" w:hAnsiTheme="minorHAnsi" w:cstheme="minorHAnsi"/>
          <w:i/>
          <w:iCs/>
        </w:rPr>
        <w:t>Rabbe</w:t>
      </w:r>
      <w:r w:rsidR="009B6696" w:rsidRPr="00DA4607">
        <w:rPr>
          <w:rFonts w:asciiTheme="minorHAnsi" w:hAnsiTheme="minorHAnsi" w:cstheme="minorHAnsi"/>
          <w:i/>
          <w:iCs/>
        </w:rPr>
        <w:t xml:space="preserve"> </w:t>
      </w:r>
      <w:r w:rsidR="007B7948" w:rsidRPr="00DA4607">
        <w:rPr>
          <w:rFonts w:asciiTheme="minorHAnsi" w:hAnsiTheme="minorHAnsi" w:cstheme="minorHAnsi"/>
          <w:i/>
          <w:iCs/>
        </w:rPr>
        <w:t>moved,</w:t>
      </w:r>
      <w:r w:rsidR="009B6696" w:rsidRPr="00DA4607">
        <w:rPr>
          <w:rFonts w:asciiTheme="minorHAnsi" w:hAnsiTheme="minorHAnsi" w:cstheme="minorHAnsi"/>
          <w:i/>
          <w:iCs/>
        </w:rPr>
        <w:t xml:space="preserve"> and </w:t>
      </w:r>
      <w:r w:rsidR="00FA1A48">
        <w:rPr>
          <w:rFonts w:asciiTheme="minorHAnsi" w:hAnsiTheme="minorHAnsi" w:cstheme="minorHAnsi"/>
          <w:i/>
          <w:iCs/>
        </w:rPr>
        <w:t>Merrill</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A51EE0">
        <w:rPr>
          <w:rFonts w:asciiTheme="minorHAnsi" w:hAnsiTheme="minorHAnsi" w:cstheme="minorHAnsi"/>
          <w:i/>
          <w:iCs/>
        </w:rPr>
        <w:t>February 2025</w:t>
      </w:r>
      <w:r w:rsidR="009B6696" w:rsidRPr="00DE0FF2">
        <w:rPr>
          <w:rFonts w:asciiTheme="minorHAnsi" w:hAnsiTheme="minorHAnsi" w:cstheme="minorHAnsi"/>
          <w:i/>
          <w:iCs/>
        </w:rPr>
        <w:t xml:space="preserve"> TAC Meeting minutes</w:t>
      </w:r>
      <w:r w:rsidR="00A51EE0">
        <w:rPr>
          <w:rFonts w:asciiTheme="minorHAnsi" w:hAnsiTheme="minorHAnsi" w:cstheme="minorHAnsi"/>
          <w:i/>
          <w:iCs/>
        </w:rPr>
        <w:t xml:space="preserve"> with the reviewed edits accepted</w:t>
      </w:r>
      <w:r w:rsidR="009B6696" w:rsidRPr="00DE0FF2">
        <w:rPr>
          <w:rFonts w:asciiTheme="minorHAnsi" w:hAnsiTheme="minorHAnsi" w:cstheme="minorHAnsi"/>
          <w:i/>
          <w:iCs/>
        </w:rPr>
        <w:t xml:space="preserve">.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1C95320" w14:textId="0709B6A8" w:rsidR="00936183" w:rsidRDefault="00936183" w:rsidP="008F665E">
      <w:pPr>
        <w:rPr>
          <w:rFonts w:cstheme="minorHAnsi"/>
        </w:rPr>
      </w:pPr>
      <w:r>
        <w:rPr>
          <w:rFonts w:cstheme="minorHAnsi"/>
        </w:rPr>
        <w:t xml:space="preserve">DRAFT Document: </w:t>
      </w:r>
      <w:hyperlink r:id="rId9" w:history="1">
        <w:r w:rsidR="001A4EB3" w:rsidRPr="001A4EB3">
          <w:rPr>
            <w:rStyle w:val="Hyperlink"/>
            <w:rFonts w:cstheme="minorHAnsi"/>
          </w:rPr>
          <w:t xml:space="preserve">02_Feb 2025 TAC </w:t>
        </w:r>
        <w:proofErr w:type="spellStart"/>
        <w:r w:rsidR="001A4EB3" w:rsidRPr="001A4EB3">
          <w:rPr>
            <w:rStyle w:val="Hyperlink"/>
            <w:rFonts w:cstheme="minorHAnsi"/>
          </w:rPr>
          <w:t>Minutes_TAC_revisions</w:t>
        </w:r>
        <w:proofErr w:type="spellEnd"/>
      </w:hyperlink>
    </w:p>
    <w:p w14:paraId="3023CE56" w14:textId="3BC54C34" w:rsidR="008F665E" w:rsidRDefault="00964C1A" w:rsidP="008F665E">
      <w:pPr>
        <w:rPr>
          <w:rFonts w:cstheme="minorHAnsi"/>
          <w:color w:val="FF0000"/>
        </w:rPr>
      </w:pPr>
      <w:r w:rsidRPr="00964C1A">
        <w:rPr>
          <w:rFonts w:cstheme="minorHAnsi"/>
        </w:rPr>
        <w:t xml:space="preserve">FINAL Document: </w:t>
      </w:r>
      <w:hyperlink r:id="rId10" w:history="1">
        <w:r w:rsidR="00293F69" w:rsidRPr="00936183">
          <w:rPr>
            <w:rStyle w:val="Hyperlink"/>
            <w:rFonts w:asciiTheme="minorHAnsi" w:hAnsiTheme="minorHAnsi" w:cstheme="minorHAnsi"/>
          </w:rPr>
          <w:t>2</w:t>
        </w:r>
        <w:r w:rsidR="002531AF" w:rsidRPr="00936183">
          <w:rPr>
            <w:rStyle w:val="Hyperlink"/>
            <w:rFonts w:asciiTheme="minorHAnsi" w:hAnsiTheme="minorHAnsi" w:cstheme="minorHAnsi"/>
          </w:rPr>
          <w:t>-</w:t>
        </w:r>
        <w:r w:rsidR="00936183">
          <w:rPr>
            <w:rStyle w:val="Hyperlink"/>
            <w:rFonts w:asciiTheme="minorHAnsi" w:hAnsiTheme="minorHAnsi" w:cstheme="minorHAnsi"/>
          </w:rPr>
          <w:t>0</w:t>
        </w:r>
        <w:r w:rsidR="00293F69" w:rsidRPr="00936183">
          <w:rPr>
            <w:rStyle w:val="Hyperlink"/>
            <w:rFonts w:asciiTheme="minorHAnsi" w:hAnsiTheme="minorHAnsi" w:cstheme="minorHAnsi"/>
          </w:rPr>
          <w:t xml:space="preserve">4 and </w:t>
        </w:r>
        <w:r w:rsidR="00936183">
          <w:rPr>
            <w:rStyle w:val="Hyperlink"/>
            <w:rFonts w:asciiTheme="minorHAnsi" w:hAnsiTheme="minorHAnsi" w:cstheme="minorHAnsi"/>
          </w:rPr>
          <w:t>0</w:t>
        </w:r>
        <w:r w:rsidR="00293F69" w:rsidRPr="00936183">
          <w:rPr>
            <w:rStyle w:val="Hyperlink"/>
            <w:rFonts w:asciiTheme="minorHAnsi" w:hAnsiTheme="minorHAnsi" w:cstheme="minorHAnsi"/>
          </w:rPr>
          <w:t>5</w:t>
        </w:r>
        <w:r w:rsidR="002531AF" w:rsidRPr="00936183">
          <w:rPr>
            <w:rStyle w:val="Hyperlink"/>
            <w:rFonts w:asciiTheme="minorHAnsi" w:hAnsiTheme="minorHAnsi" w:cstheme="minorHAnsi"/>
          </w:rPr>
          <w:t>-</w:t>
        </w:r>
        <w:r w:rsidR="00D60482" w:rsidRPr="00936183">
          <w:rPr>
            <w:rStyle w:val="Hyperlink"/>
            <w:rFonts w:asciiTheme="minorHAnsi" w:hAnsiTheme="minorHAnsi" w:cstheme="minorHAnsi"/>
          </w:rPr>
          <w:t>20</w:t>
        </w:r>
        <w:r w:rsidR="002531AF" w:rsidRPr="00936183">
          <w:rPr>
            <w:rStyle w:val="Hyperlink"/>
            <w:rFonts w:asciiTheme="minorHAnsi" w:hAnsiTheme="minorHAnsi" w:cstheme="minorHAnsi"/>
          </w:rPr>
          <w:t>2</w:t>
        </w:r>
        <w:r w:rsidR="00293F69" w:rsidRPr="00936183">
          <w:rPr>
            <w:rStyle w:val="Hyperlink"/>
            <w:rFonts w:asciiTheme="minorHAnsi" w:hAnsiTheme="minorHAnsi" w:cstheme="minorHAnsi"/>
          </w:rPr>
          <w:t>5</w:t>
        </w:r>
        <w:r w:rsidR="002531AF" w:rsidRPr="00936183">
          <w:rPr>
            <w:rStyle w:val="Hyperlink"/>
            <w:rFonts w:asciiTheme="minorHAnsi" w:hAnsiTheme="minorHAnsi" w:cstheme="minorHAnsi"/>
          </w:rPr>
          <w:t xml:space="preserve"> PRRIP TAC Meeting Minutes FINAL</w:t>
        </w:r>
      </w:hyperlink>
    </w:p>
    <w:p w14:paraId="0B056143" w14:textId="77777777" w:rsidR="00A8385A" w:rsidRPr="00EF7147" w:rsidRDefault="00A8385A" w:rsidP="008F665E">
      <w:pPr>
        <w:rPr>
          <w:rFonts w:cstheme="minorHAnsi"/>
        </w:rPr>
      </w:pPr>
    </w:p>
    <w:p w14:paraId="57E64C77" w14:textId="7D2E36A7" w:rsidR="00247958" w:rsidRPr="0041099D" w:rsidRDefault="002531AF" w:rsidP="001C4405">
      <w:pPr>
        <w:pStyle w:val="NoSpacing"/>
        <w:rPr>
          <w:rFonts w:asciiTheme="minorHAnsi" w:hAnsiTheme="minorHAnsi" w:cstheme="minorHAnsi"/>
          <w:b/>
          <w:bCs/>
          <w:u w:val="single"/>
        </w:rPr>
      </w:pPr>
      <w:r>
        <w:rPr>
          <w:rFonts w:asciiTheme="minorHAnsi" w:hAnsiTheme="minorHAnsi" w:cstheme="minorHAnsi"/>
          <w:b/>
          <w:bCs/>
          <w:u w:val="single"/>
        </w:rPr>
        <w:t>SPECIES MONITORING</w:t>
      </w:r>
    </w:p>
    <w:p w14:paraId="5D1C39CC" w14:textId="730E2EB6" w:rsidR="00B136F4" w:rsidRPr="00CC6712" w:rsidRDefault="005B2FAA" w:rsidP="005B2FAA">
      <w:pPr>
        <w:pStyle w:val="NoSpacing"/>
        <w:rPr>
          <w:rFonts w:asciiTheme="minorHAnsi" w:hAnsiTheme="minorHAnsi" w:cstheme="minorHAnsi"/>
          <w:i/>
          <w:iCs/>
        </w:rPr>
      </w:pPr>
      <w:r>
        <w:rPr>
          <w:rFonts w:asciiTheme="minorHAnsi" w:hAnsiTheme="minorHAnsi" w:cstheme="minorHAnsi"/>
          <w:i/>
          <w:iCs/>
        </w:rPr>
        <w:t xml:space="preserve">2024 </w:t>
      </w:r>
      <w:r w:rsidR="0041099D">
        <w:rPr>
          <w:rFonts w:asciiTheme="minorHAnsi" w:hAnsiTheme="minorHAnsi" w:cstheme="minorHAnsi"/>
          <w:i/>
          <w:iCs/>
        </w:rPr>
        <w:t xml:space="preserve">FALL </w:t>
      </w:r>
      <w:r w:rsidR="00247958">
        <w:rPr>
          <w:rFonts w:asciiTheme="minorHAnsi" w:hAnsiTheme="minorHAnsi" w:cstheme="minorHAnsi"/>
          <w:i/>
          <w:iCs/>
        </w:rPr>
        <w:t>WHOOPING CRANE MONITORING REPORT</w:t>
      </w:r>
    </w:p>
    <w:p w14:paraId="0BA512F8" w14:textId="54C03F63" w:rsidR="00E74F79" w:rsidRPr="007932BD" w:rsidRDefault="0041099D" w:rsidP="001C4405">
      <w:pPr>
        <w:pStyle w:val="NoSpacing"/>
        <w:rPr>
          <w:rFonts w:asciiTheme="minorHAnsi" w:hAnsiTheme="minorHAnsi" w:cstheme="minorHAnsi"/>
        </w:rPr>
      </w:pPr>
      <w:r w:rsidRPr="00C2449F">
        <w:rPr>
          <w:rFonts w:asciiTheme="minorHAnsi" w:hAnsiTheme="minorHAnsi" w:cstheme="minorHAnsi"/>
        </w:rPr>
        <w:t>Ideus</w:t>
      </w:r>
      <w:r w:rsidR="00A8385A" w:rsidRPr="00C2449F">
        <w:rPr>
          <w:rFonts w:asciiTheme="minorHAnsi" w:hAnsiTheme="minorHAnsi" w:cstheme="minorHAnsi"/>
        </w:rPr>
        <w:t xml:space="preserve"> </w:t>
      </w:r>
      <w:r w:rsidR="00CC6712" w:rsidRPr="00C2449F">
        <w:rPr>
          <w:rFonts w:asciiTheme="minorHAnsi" w:hAnsiTheme="minorHAnsi" w:cstheme="minorHAnsi"/>
        </w:rPr>
        <w:t xml:space="preserve">summarized </w:t>
      </w:r>
      <w:r w:rsidR="00C2449F">
        <w:rPr>
          <w:rFonts w:asciiTheme="minorHAnsi" w:hAnsiTheme="minorHAnsi" w:cstheme="minorHAnsi"/>
        </w:rPr>
        <w:t xml:space="preserve">monitoring efforts and </w:t>
      </w:r>
      <w:r w:rsidR="00C2449F" w:rsidRPr="00C2449F">
        <w:rPr>
          <w:rFonts w:asciiTheme="minorHAnsi" w:hAnsiTheme="minorHAnsi" w:cstheme="minorHAnsi"/>
        </w:rPr>
        <w:t>results from the</w:t>
      </w:r>
      <w:r w:rsidR="00A8385A" w:rsidRPr="00C2449F">
        <w:rPr>
          <w:rFonts w:asciiTheme="minorHAnsi" w:hAnsiTheme="minorHAnsi" w:cstheme="minorHAnsi"/>
        </w:rPr>
        <w:t xml:space="preserve"> </w:t>
      </w:r>
      <w:r w:rsidR="00147E80" w:rsidRPr="00C2449F">
        <w:rPr>
          <w:rFonts w:asciiTheme="minorHAnsi" w:hAnsiTheme="minorHAnsi" w:cstheme="minorHAnsi"/>
        </w:rPr>
        <w:t>fall</w:t>
      </w:r>
      <w:r w:rsidR="00A8385A" w:rsidRPr="00C2449F">
        <w:rPr>
          <w:rFonts w:asciiTheme="minorHAnsi" w:hAnsiTheme="minorHAnsi" w:cstheme="minorHAnsi"/>
        </w:rPr>
        <w:t xml:space="preserve"> 2024 </w:t>
      </w:r>
      <w:r w:rsidR="00CC6712" w:rsidRPr="00C2449F">
        <w:rPr>
          <w:rFonts w:asciiTheme="minorHAnsi" w:hAnsiTheme="minorHAnsi" w:cstheme="minorHAnsi"/>
        </w:rPr>
        <w:t xml:space="preserve">monitoring </w:t>
      </w:r>
      <w:r w:rsidR="00C2449F" w:rsidRPr="00C2449F">
        <w:rPr>
          <w:rFonts w:asciiTheme="minorHAnsi" w:hAnsiTheme="minorHAnsi" w:cstheme="minorHAnsi"/>
        </w:rPr>
        <w:t xml:space="preserve">season. </w:t>
      </w:r>
      <w:r w:rsidR="00C2449F">
        <w:rPr>
          <w:rFonts w:asciiTheme="minorHAnsi" w:hAnsiTheme="minorHAnsi" w:cstheme="minorHAnsi"/>
        </w:rPr>
        <w:t xml:space="preserve">The Program observed 65 individual whooping cranes in 19 unique groups in fall of 2024. </w:t>
      </w:r>
      <w:r w:rsidR="00C2449F" w:rsidRPr="00C2449F">
        <w:rPr>
          <w:rFonts w:asciiTheme="minorHAnsi" w:hAnsiTheme="minorHAnsi" w:cstheme="minorHAnsi"/>
        </w:rPr>
        <w:t xml:space="preserve">The </w:t>
      </w:r>
      <w:r w:rsidR="00C2449F" w:rsidRPr="00C2449F">
        <w:t>fall r</w:t>
      </w:r>
      <w:r w:rsidR="00A8385A" w:rsidRPr="00C2449F">
        <w:t xml:space="preserve">eport includes WC performance metrics (proportion of AWB population observed on the AHR and crane use days) from 2001-2024. </w:t>
      </w:r>
      <w:r w:rsidR="00C2449F" w:rsidRPr="00C2449F">
        <w:rPr>
          <w:rFonts w:asciiTheme="minorHAnsi" w:hAnsiTheme="minorHAnsi" w:cstheme="minorHAnsi"/>
        </w:rPr>
        <w:t xml:space="preserve">Those figures include the </w:t>
      </w:r>
      <w:r w:rsidR="00C2449F" w:rsidRPr="00C2449F">
        <w:t>e</w:t>
      </w:r>
      <w:r w:rsidR="00A8385A" w:rsidRPr="00C2449F">
        <w:t xml:space="preserve">valuation and annotation of </w:t>
      </w:r>
      <w:r w:rsidR="00FE071E" w:rsidRPr="00C2449F">
        <w:t xml:space="preserve">whether or not 2001-2006 </w:t>
      </w:r>
      <w:r w:rsidR="00A8385A" w:rsidRPr="00C2449F">
        <w:t>survey period</w:t>
      </w:r>
      <w:r w:rsidR="00FE071E" w:rsidRPr="00C2449F">
        <w:t>s encompassed the 5-95</w:t>
      </w:r>
      <w:r w:rsidR="00FE071E" w:rsidRPr="00C2449F">
        <w:rPr>
          <w:vertAlign w:val="superscript"/>
        </w:rPr>
        <w:t>th</w:t>
      </w:r>
      <w:r w:rsidR="00FE071E" w:rsidRPr="00C2449F">
        <w:t xml:space="preserve"> percentile dates of WC arrivals in Nebraska for the associated 10-year period. </w:t>
      </w:r>
      <w:r w:rsidR="00C2449F">
        <w:t>Ideus said the proportion of the population is based upon the population estimate from 2022-2023</w:t>
      </w:r>
      <w:r w:rsidR="007932BD">
        <w:t xml:space="preserve">, since we the estimate from the 2024-2025 winter survey is not yet available. </w:t>
      </w:r>
      <w:r w:rsidR="00C2449F">
        <w:t>The report also summarizes habitat conditions associated with observed use locations.</w:t>
      </w:r>
      <w:r w:rsidR="00C2449F">
        <w:rPr>
          <w:rFonts w:asciiTheme="minorHAnsi" w:hAnsiTheme="minorHAnsi" w:cstheme="minorHAnsi"/>
        </w:rPr>
        <w:t xml:space="preserve"> </w:t>
      </w:r>
      <w:r w:rsidR="00147E80" w:rsidRPr="00147E80">
        <w:t xml:space="preserve">Rabbe said June is when </w:t>
      </w:r>
      <w:r w:rsidR="00C2449F">
        <w:t xml:space="preserve">the FWS </w:t>
      </w:r>
      <w:r w:rsidR="007932BD">
        <w:t>anticipates an</w:t>
      </w:r>
      <w:r w:rsidR="00C2449F">
        <w:t xml:space="preserve"> </w:t>
      </w:r>
      <w:r w:rsidR="00147E80" w:rsidRPr="00147E80">
        <w:t xml:space="preserve">update on </w:t>
      </w:r>
      <w:r w:rsidR="00C2449F">
        <w:t xml:space="preserve">the Aransas-Wood Buffalo </w:t>
      </w:r>
      <w:r w:rsidR="00147E80" w:rsidRPr="00147E80">
        <w:t>population estimate</w:t>
      </w:r>
      <w:r w:rsidR="00147E80">
        <w:t xml:space="preserve"> </w:t>
      </w:r>
      <w:r w:rsidR="00C2449F">
        <w:t>from the winter 2024-2025 survey</w:t>
      </w:r>
      <w:r w:rsidR="00147E80" w:rsidRPr="00147E80">
        <w:t>.</w:t>
      </w:r>
      <w:r w:rsidR="007932BD">
        <w:rPr>
          <w:rFonts w:asciiTheme="minorHAnsi" w:hAnsiTheme="minorHAnsi" w:cstheme="minorHAnsi"/>
        </w:rPr>
        <w:t xml:space="preserve"> </w:t>
      </w:r>
      <w:r w:rsidR="00E74F79" w:rsidRPr="00E74F79">
        <w:t xml:space="preserve">Walters asked </w:t>
      </w:r>
      <w:r w:rsidR="00402CEC">
        <w:t xml:space="preserve">how the TAC wants to deal with </w:t>
      </w:r>
      <w:r w:rsidR="00E74F79" w:rsidRPr="00E74F79">
        <w:t>non-final numbers</w:t>
      </w:r>
      <w:r w:rsidR="00402CEC">
        <w:t xml:space="preserve"> in the report. </w:t>
      </w:r>
      <w:r w:rsidR="00E74F79" w:rsidRPr="00E74F79">
        <w:t>Do</w:t>
      </w:r>
      <w:r w:rsidR="00402CEC">
        <w:t xml:space="preserve">es the TAC want to </w:t>
      </w:r>
      <w:r w:rsidR="00E74F79" w:rsidRPr="00E74F79">
        <w:t xml:space="preserve">approve </w:t>
      </w:r>
      <w:r w:rsidR="00402CEC">
        <w:t>assuming those final numbers will be pasted in</w:t>
      </w:r>
      <w:r w:rsidR="00E74F79" w:rsidRPr="00E74F79">
        <w:t xml:space="preserve">, or </w:t>
      </w:r>
      <w:r w:rsidR="00402CEC">
        <w:t>does the TAC</w:t>
      </w:r>
      <w:r w:rsidR="00E74F79" w:rsidRPr="00E74F79">
        <w:t xml:space="preserve"> want to see final numbers before </w:t>
      </w:r>
      <w:proofErr w:type="gramStart"/>
      <w:r w:rsidR="00E74F79" w:rsidRPr="00E74F79">
        <w:t>approve</w:t>
      </w:r>
      <w:proofErr w:type="gramEnd"/>
      <w:r w:rsidR="00E74F79" w:rsidRPr="00E74F79">
        <w:t xml:space="preserve">? </w:t>
      </w:r>
      <w:r w:rsidR="00E74F79">
        <w:t xml:space="preserve">Rabbe </w:t>
      </w:r>
      <w:r w:rsidR="00402CEC">
        <w:t xml:space="preserve">and Scheel were ok with </w:t>
      </w:r>
      <w:proofErr w:type="spellStart"/>
      <w:proofErr w:type="gramStart"/>
      <w:r w:rsidR="007658B8">
        <w:t>the</w:t>
      </w:r>
      <w:r w:rsidR="00402CEC">
        <w:t>TAC</w:t>
      </w:r>
      <w:proofErr w:type="spellEnd"/>
      <w:proofErr w:type="gramEnd"/>
      <w:r w:rsidR="00402CEC">
        <w:t xml:space="preserve"> </w:t>
      </w:r>
      <w:proofErr w:type="gramStart"/>
      <w:r w:rsidR="00402CEC">
        <w:t>recommending to</w:t>
      </w:r>
      <w:proofErr w:type="gramEnd"/>
      <w:r w:rsidR="00402CEC">
        <w:t xml:space="preserve"> GC, but </w:t>
      </w:r>
      <w:r w:rsidR="007658B8">
        <w:t xml:space="preserve">Rabbe </w:t>
      </w:r>
      <w:r w:rsidR="00402CEC">
        <w:t>want</w:t>
      </w:r>
      <w:r w:rsidR="007658B8">
        <w:t xml:space="preserve">s </w:t>
      </w:r>
      <w:r w:rsidR="00402CEC">
        <w:t xml:space="preserve">the GC to approve with </w:t>
      </w:r>
      <w:r w:rsidR="00E74F79">
        <w:t xml:space="preserve">final numbers. </w:t>
      </w:r>
      <w:r w:rsidR="00402CEC">
        <w:t>Rabbe said the alternative could be to take an electronic vote after final numbers are in.</w:t>
      </w:r>
      <w:r w:rsidR="00E74F79">
        <w:t xml:space="preserve"> Jenniges said </w:t>
      </w:r>
      <w:r w:rsidR="00402CEC">
        <w:t xml:space="preserve">we </w:t>
      </w:r>
      <w:r w:rsidR="00E74F79">
        <w:t xml:space="preserve">could wait until </w:t>
      </w:r>
      <w:proofErr w:type="gramStart"/>
      <w:r w:rsidR="00E74F79">
        <w:t>July</w:t>
      </w:r>
      <w:proofErr w:type="gramEnd"/>
      <w:r w:rsidR="00E74F79">
        <w:t xml:space="preserve"> TAC with final numbers and </w:t>
      </w:r>
      <w:r w:rsidR="00402CEC">
        <w:t>send report to</w:t>
      </w:r>
      <w:r w:rsidR="00E74F79">
        <w:t xml:space="preserve"> GC in September. Scheel asked if the timing of the population estimate was normal. </w:t>
      </w:r>
      <w:proofErr w:type="gramStart"/>
      <w:r w:rsidR="00E74F79">
        <w:t>Rabbe said</w:t>
      </w:r>
      <w:proofErr w:type="gramEnd"/>
      <w:r w:rsidR="00E74F79">
        <w:t xml:space="preserve"> </w:t>
      </w:r>
      <w:r w:rsidR="00402CEC">
        <w:t xml:space="preserve">usually </w:t>
      </w:r>
      <w:proofErr w:type="gramStart"/>
      <w:r w:rsidR="00402CEC">
        <w:t>closer</w:t>
      </w:r>
      <w:proofErr w:type="gramEnd"/>
      <w:r w:rsidR="00402CEC">
        <w:t xml:space="preserve"> to April/May. Maybe because </w:t>
      </w:r>
      <w:r w:rsidR="00E74F79">
        <w:t xml:space="preserve">more birds outside of usual areas may be taking longer to wrap up. Scheel said </w:t>
      </w:r>
      <w:proofErr w:type="gramStart"/>
      <w:r w:rsidR="00E74F79">
        <w:t>ok</w:t>
      </w:r>
      <w:proofErr w:type="gramEnd"/>
      <w:r w:rsidR="00E74F79">
        <w:t xml:space="preserve"> with recommending for approval and updating number for the GC. Henry </w:t>
      </w:r>
      <w:proofErr w:type="gramStart"/>
      <w:r w:rsidR="00E74F79">
        <w:t>said</w:t>
      </w:r>
      <w:proofErr w:type="gramEnd"/>
      <w:r w:rsidR="00E74F79">
        <w:t xml:space="preserve"> just depends on whether TAC wants to see it again after numbers are final. </w:t>
      </w:r>
      <w:r w:rsidR="00FD18B7">
        <w:t>TAC</w:t>
      </w:r>
      <w:r w:rsidR="00E74F79">
        <w:t xml:space="preserve"> </w:t>
      </w:r>
      <w:r w:rsidR="00402CEC">
        <w:t xml:space="preserve">supported </w:t>
      </w:r>
      <w:r w:rsidR="00E74F79">
        <w:t xml:space="preserve">reviewing again in July and </w:t>
      </w:r>
      <w:proofErr w:type="gramStart"/>
      <w:r w:rsidR="00E74F79">
        <w:t>recommending for</w:t>
      </w:r>
      <w:proofErr w:type="gramEnd"/>
      <w:r w:rsidR="00E74F79">
        <w:t xml:space="preserve"> GC at that time. </w:t>
      </w:r>
      <w:r w:rsidR="00FD18B7">
        <w:t xml:space="preserve">Report would then go </w:t>
      </w:r>
      <w:r w:rsidR="00E74F79">
        <w:t xml:space="preserve">to </w:t>
      </w:r>
      <w:r w:rsidR="00FD18B7">
        <w:t xml:space="preserve">the </w:t>
      </w:r>
      <w:r w:rsidR="00E74F79">
        <w:t>GC in September.</w:t>
      </w:r>
    </w:p>
    <w:p w14:paraId="28209FF3" w14:textId="77777777" w:rsidR="00E74F79" w:rsidRPr="00E74F79" w:rsidRDefault="00E74F79" w:rsidP="001C4405">
      <w:pPr>
        <w:pStyle w:val="NoSpacing"/>
      </w:pPr>
    </w:p>
    <w:p w14:paraId="26FCF38C" w14:textId="7C7AB18E" w:rsidR="00A23CAC" w:rsidRDefault="00A23CAC" w:rsidP="001C4405">
      <w:pPr>
        <w:pStyle w:val="NoSpacing"/>
        <w:rPr>
          <w:color w:val="FF0000"/>
        </w:rPr>
      </w:pPr>
      <w:r>
        <w:rPr>
          <w:color w:val="FF0000"/>
        </w:rPr>
        <w:t>EDO ACTION ITEMS:</w:t>
      </w:r>
    </w:p>
    <w:p w14:paraId="48611612" w14:textId="048FC3FD" w:rsidR="00A23CAC" w:rsidRPr="00A23CAC" w:rsidRDefault="00A23CAC" w:rsidP="00A23CAC">
      <w:pPr>
        <w:pStyle w:val="NoSpacing"/>
        <w:numPr>
          <w:ilvl w:val="0"/>
          <w:numId w:val="25"/>
        </w:numPr>
        <w:ind w:left="360"/>
        <w:rPr>
          <w:color w:val="FF0000"/>
        </w:rPr>
      </w:pPr>
      <w:r>
        <w:t>Finalize proportion of population and discharge metrics contained within the report when available</w:t>
      </w:r>
    </w:p>
    <w:p w14:paraId="65F6932D" w14:textId="498A4A2E" w:rsidR="00A23CAC" w:rsidRDefault="00A23CAC" w:rsidP="00A23CAC">
      <w:pPr>
        <w:pStyle w:val="NoSpacing"/>
        <w:numPr>
          <w:ilvl w:val="0"/>
          <w:numId w:val="25"/>
        </w:numPr>
        <w:ind w:left="360"/>
        <w:rPr>
          <w:color w:val="FF0000"/>
        </w:rPr>
      </w:pPr>
      <w:r>
        <w:t>Bring back to the July TAC for a recommendation to the GC</w:t>
      </w:r>
    </w:p>
    <w:p w14:paraId="25E9557A" w14:textId="77777777" w:rsidR="00A23CAC" w:rsidRDefault="00A23CAC" w:rsidP="001C4405">
      <w:pPr>
        <w:pStyle w:val="NoSpacing"/>
        <w:rPr>
          <w:color w:val="FF0000"/>
        </w:rPr>
      </w:pPr>
    </w:p>
    <w:p w14:paraId="47F19B6F" w14:textId="78F33947" w:rsidR="002531AF" w:rsidRDefault="00E74F79" w:rsidP="001C4405">
      <w:pPr>
        <w:pStyle w:val="NoSpacing"/>
        <w:rPr>
          <w:rFonts w:asciiTheme="minorHAnsi" w:hAnsiTheme="minorHAnsi" w:cstheme="minorHAnsi"/>
          <w:i/>
          <w:iCs/>
        </w:rPr>
      </w:pPr>
      <w:r>
        <w:rPr>
          <w:color w:val="FF0000"/>
        </w:rPr>
        <w:t xml:space="preserve">NO </w:t>
      </w:r>
      <w:r w:rsidR="007F4249" w:rsidRPr="00FD46DC">
        <w:rPr>
          <w:color w:val="FF0000"/>
        </w:rPr>
        <w:t>TAC MOTION</w:t>
      </w:r>
      <w:r>
        <w:rPr>
          <w:color w:val="FF0000"/>
        </w:rPr>
        <w:t xml:space="preserve"> at this time</w:t>
      </w:r>
      <w:r w:rsidR="00FD18B7">
        <w:rPr>
          <w:color w:val="FF0000"/>
        </w:rPr>
        <w:t>.</w:t>
      </w:r>
      <w:r w:rsidR="007F4249">
        <w:t xml:space="preserve"> </w:t>
      </w:r>
    </w:p>
    <w:p w14:paraId="57851246" w14:textId="77777777" w:rsidR="007F4249" w:rsidRPr="00122B9F" w:rsidRDefault="007F4249" w:rsidP="001C4405">
      <w:pPr>
        <w:pStyle w:val="NoSpacing"/>
      </w:pPr>
    </w:p>
    <w:p w14:paraId="63A7E7C4" w14:textId="05B01AB1" w:rsidR="007F4249" w:rsidRDefault="007F4249" w:rsidP="001C4405">
      <w:pPr>
        <w:pStyle w:val="NoSpacing"/>
      </w:pPr>
      <w:r>
        <w:lastRenderedPageBreak/>
        <w:t>Document:</w:t>
      </w:r>
      <w:hyperlink r:id="rId11" w:history="1">
        <w:r w:rsidRPr="00A23CAC">
          <w:rPr>
            <w:rStyle w:val="Hyperlink"/>
          </w:rPr>
          <w:t xml:space="preserve"> </w:t>
        </w:r>
        <w:r w:rsidR="00A23CAC" w:rsidRPr="00A23CAC">
          <w:rPr>
            <w:rStyle w:val="Hyperlink"/>
          </w:rPr>
          <w:t>03</w:t>
        </w:r>
        <w:r w:rsidR="00A8385A" w:rsidRPr="00A23CAC">
          <w:rPr>
            <w:rStyle w:val="Hyperlink"/>
          </w:rPr>
          <w:t>_Implementation of the Whooping Crane Monitoring Protocol -</w:t>
        </w:r>
        <w:r w:rsidR="00A23CAC" w:rsidRPr="00A23CAC">
          <w:rPr>
            <w:rStyle w:val="Hyperlink"/>
          </w:rPr>
          <w:t>Fall</w:t>
        </w:r>
        <w:r w:rsidR="00A8385A" w:rsidRPr="00A23CAC">
          <w:rPr>
            <w:rStyle w:val="Hyperlink"/>
          </w:rPr>
          <w:t xml:space="preserve"> 2024 Report </w:t>
        </w:r>
        <w:r w:rsidR="00A23CAC" w:rsidRPr="00A23CAC">
          <w:rPr>
            <w:rStyle w:val="Hyperlink"/>
          </w:rPr>
          <w:t xml:space="preserve">TAC </w:t>
        </w:r>
        <w:r w:rsidR="00A8385A" w:rsidRPr="00A23CAC">
          <w:rPr>
            <w:rStyle w:val="Hyperlink"/>
          </w:rPr>
          <w:t>DRAFT</w:t>
        </w:r>
      </w:hyperlink>
    </w:p>
    <w:p w14:paraId="610E0424" w14:textId="62565830" w:rsidR="00EA6201" w:rsidRDefault="00EA6201" w:rsidP="001C4405">
      <w:pPr>
        <w:pStyle w:val="NoSpacing"/>
      </w:pPr>
      <w:r>
        <w:t xml:space="preserve">Presentation: </w:t>
      </w:r>
      <w:hyperlink r:id="rId12" w:history="1">
        <w:r w:rsidRPr="00EA6201">
          <w:rPr>
            <w:rStyle w:val="Hyperlink"/>
          </w:rPr>
          <w:t>04_2024 Fall WC Report Presentation</w:t>
        </w:r>
      </w:hyperlink>
    </w:p>
    <w:p w14:paraId="27748B29" w14:textId="77777777" w:rsidR="00D60482" w:rsidRDefault="00D60482" w:rsidP="006A6FAC">
      <w:pPr>
        <w:pStyle w:val="NoSpacing"/>
        <w:rPr>
          <w:rFonts w:asciiTheme="minorHAnsi" w:hAnsiTheme="minorHAnsi" w:cstheme="minorHAnsi"/>
        </w:rPr>
      </w:pPr>
    </w:p>
    <w:p w14:paraId="2B9C0431" w14:textId="3E2BE14C" w:rsidR="0041099D" w:rsidRDefault="0041099D" w:rsidP="006A6FAC">
      <w:pPr>
        <w:pStyle w:val="NoSpacing"/>
        <w:rPr>
          <w:rFonts w:asciiTheme="minorHAnsi" w:hAnsiTheme="minorHAnsi" w:cstheme="minorHAnsi"/>
        </w:rPr>
      </w:pPr>
      <w:r>
        <w:rPr>
          <w:rFonts w:asciiTheme="minorHAnsi" w:hAnsiTheme="minorHAnsi" w:cstheme="minorHAnsi"/>
        </w:rPr>
        <w:t>BAT MONITORING EFFORTS</w:t>
      </w:r>
    </w:p>
    <w:p w14:paraId="1ED546D8" w14:textId="36AE38C5" w:rsidR="005F5798" w:rsidRDefault="0041099D" w:rsidP="005F5798">
      <w:pPr>
        <w:pStyle w:val="NoSpacing"/>
        <w:rPr>
          <w:rFonts w:asciiTheme="minorHAnsi" w:hAnsiTheme="minorHAnsi" w:cstheme="minorHAnsi"/>
        </w:rPr>
      </w:pPr>
      <w:r>
        <w:rPr>
          <w:rFonts w:asciiTheme="minorHAnsi" w:hAnsiTheme="minorHAnsi" w:cstheme="minorHAnsi"/>
        </w:rPr>
        <w:t xml:space="preserve">Wentz </w:t>
      </w:r>
      <w:r w:rsidR="004A5ECE">
        <w:rPr>
          <w:rFonts w:asciiTheme="minorHAnsi" w:hAnsiTheme="minorHAnsi" w:cstheme="minorHAnsi"/>
        </w:rPr>
        <w:t xml:space="preserve">provided information on an EDO pilot study performing acoustic surveys for Northern Long-eared Bats (NLEB) and Tricolored Bats (TCB) on four Program complexes in 2024. This early effort documented no NLEB or TCB at the survey locations. Calls collected were identified as Big Brown Bat, Eastern Red Bat, Evening Bat, Hoary Bat, and Silver Haired Bat. </w:t>
      </w:r>
      <w:r w:rsidR="00421CA8">
        <w:rPr>
          <w:rFonts w:asciiTheme="minorHAnsi" w:hAnsiTheme="minorHAnsi" w:cstheme="minorHAnsi"/>
        </w:rPr>
        <w:t xml:space="preserve">Walters </w:t>
      </w:r>
      <w:r w:rsidR="004A5ECE">
        <w:rPr>
          <w:rFonts w:asciiTheme="minorHAnsi" w:hAnsiTheme="minorHAnsi" w:cstheme="minorHAnsi"/>
        </w:rPr>
        <w:t xml:space="preserve">asked if survey methods line up with USFWS survey guidelines? Wentz said yes. Rabbe asked if EDO submitted a survey plan for this study prior to implementation? </w:t>
      </w:r>
      <w:r w:rsidR="00C172B2">
        <w:rPr>
          <w:rFonts w:asciiTheme="minorHAnsi" w:hAnsiTheme="minorHAnsi" w:cstheme="minorHAnsi"/>
        </w:rPr>
        <w:t xml:space="preserve">Henry said not for 2024 as </w:t>
      </w:r>
      <w:r w:rsidR="004A5ECE">
        <w:rPr>
          <w:rFonts w:asciiTheme="minorHAnsi" w:hAnsiTheme="minorHAnsi" w:cstheme="minorHAnsi"/>
        </w:rPr>
        <w:t xml:space="preserve">that </w:t>
      </w:r>
      <w:r w:rsidR="00C172B2">
        <w:rPr>
          <w:rFonts w:asciiTheme="minorHAnsi" w:hAnsiTheme="minorHAnsi" w:cstheme="minorHAnsi"/>
        </w:rPr>
        <w:t>was not available on FWS site at the time, but plan for 2025 will be submitted.</w:t>
      </w:r>
      <w:r w:rsidR="004A5ECE">
        <w:rPr>
          <w:rFonts w:asciiTheme="minorHAnsi" w:hAnsiTheme="minorHAnsi" w:cstheme="minorHAnsi"/>
        </w:rPr>
        <w:t xml:space="preserve"> </w:t>
      </w:r>
      <w:r w:rsidR="005F5798">
        <w:rPr>
          <w:rFonts w:asciiTheme="minorHAnsi" w:hAnsiTheme="minorHAnsi" w:cstheme="minorHAnsi"/>
        </w:rPr>
        <w:t xml:space="preserve">Rabbe suggested </w:t>
      </w:r>
      <w:r w:rsidR="004A5ECE">
        <w:rPr>
          <w:rFonts w:asciiTheme="minorHAnsi" w:hAnsiTheme="minorHAnsi" w:cstheme="minorHAnsi"/>
        </w:rPr>
        <w:t xml:space="preserve">the EDO submit data that met minimum survey requirements via </w:t>
      </w:r>
      <w:r w:rsidR="005F5798">
        <w:rPr>
          <w:rFonts w:asciiTheme="minorHAnsi" w:hAnsiTheme="minorHAnsi" w:cstheme="minorHAnsi"/>
        </w:rPr>
        <w:t>NA Bat</w:t>
      </w:r>
      <w:r w:rsidR="004A5ECE">
        <w:rPr>
          <w:rFonts w:asciiTheme="minorHAnsi" w:hAnsiTheme="minorHAnsi" w:cstheme="minorHAnsi"/>
        </w:rPr>
        <w:t>. Those data would then go in</w:t>
      </w:r>
      <w:r w:rsidR="005F5798">
        <w:rPr>
          <w:rFonts w:asciiTheme="minorHAnsi" w:hAnsiTheme="minorHAnsi" w:cstheme="minorHAnsi"/>
        </w:rPr>
        <w:t xml:space="preserve">to </w:t>
      </w:r>
      <w:r w:rsidR="004A5ECE">
        <w:rPr>
          <w:rFonts w:asciiTheme="minorHAnsi" w:hAnsiTheme="minorHAnsi" w:cstheme="minorHAnsi"/>
        </w:rPr>
        <w:t>the Service’s database.</w:t>
      </w:r>
      <w:r w:rsidR="002839C1">
        <w:rPr>
          <w:rFonts w:asciiTheme="minorHAnsi" w:hAnsiTheme="minorHAnsi" w:cstheme="minorHAnsi"/>
        </w:rPr>
        <w:t xml:space="preserve"> Henry pointed out that the survey guidelines were developed for the Indiana bat with stringent weather requirements that are difficult to meet in this area (wind specifically). She asked if there are any plans to review or revise those guidelines to make them more attainable for this region and reduce loss of effort and data? Rabbe agreed and suggested Wentz ask that question of </w:t>
      </w:r>
      <w:r w:rsidR="00A23CAC">
        <w:rPr>
          <w:rFonts w:asciiTheme="minorHAnsi" w:hAnsiTheme="minorHAnsi" w:cstheme="minorHAnsi"/>
        </w:rPr>
        <w:t>Mitch Renteria at USFWS</w:t>
      </w:r>
      <w:r w:rsidR="002839C1">
        <w:rPr>
          <w:rFonts w:asciiTheme="minorHAnsi" w:hAnsiTheme="minorHAnsi" w:cstheme="minorHAnsi"/>
        </w:rPr>
        <w:t xml:space="preserve"> to see if the Service has any plans to revise. Wentz said placing more detectors in a location might</w:t>
      </w:r>
      <w:r w:rsidR="00D35235">
        <w:rPr>
          <w:rFonts w:asciiTheme="minorHAnsi" w:hAnsiTheme="minorHAnsi" w:cstheme="minorHAnsi"/>
        </w:rPr>
        <w:t xml:space="preserve"> help. Henry said we have made changes to our protocol for 2025 to address the loss of detector nights due to weather conditions. She also asked what to do with the data collected on nights that did not meet minimum </w:t>
      </w:r>
      <w:r w:rsidR="0022181D">
        <w:rPr>
          <w:rFonts w:asciiTheme="minorHAnsi" w:hAnsiTheme="minorHAnsi" w:cstheme="minorHAnsi"/>
        </w:rPr>
        <w:t>requirements.</w:t>
      </w:r>
      <w:r w:rsidR="00D35235">
        <w:rPr>
          <w:rFonts w:asciiTheme="minorHAnsi" w:hAnsiTheme="minorHAnsi" w:cstheme="minorHAnsi"/>
        </w:rPr>
        <w:t xml:space="preserve"> In 2024 we analyzed all the data regardless of weather conditions. Those data are in Table 2 (they have not been filtered </w:t>
      </w:r>
      <w:r w:rsidR="0022181D">
        <w:rPr>
          <w:rFonts w:asciiTheme="minorHAnsi" w:hAnsiTheme="minorHAnsi" w:cstheme="minorHAnsi"/>
        </w:rPr>
        <w:t>to include data only from valid</w:t>
      </w:r>
      <w:r w:rsidR="00D35235">
        <w:rPr>
          <w:rFonts w:asciiTheme="minorHAnsi" w:hAnsiTheme="minorHAnsi" w:cstheme="minorHAnsi"/>
        </w:rPr>
        <w:t xml:space="preserve"> detector nights). Why spend the time to analyze if not going to count? She is unclear from reading the guidelines what to do with </w:t>
      </w:r>
      <w:proofErr w:type="gramStart"/>
      <w:r w:rsidR="00D35235">
        <w:rPr>
          <w:rFonts w:asciiTheme="minorHAnsi" w:hAnsiTheme="minorHAnsi" w:cstheme="minorHAnsi"/>
        </w:rPr>
        <w:t>th</w:t>
      </w:r>
      <w:r w:rsidR="0022181D">
        <w:rPr>
          <w:rFonts w:asciiTheme="minorHAnsi" w:hAnsiTheme="minorHAnsi" w:cstheme="minorHAnsi"/>
        </w:rPr>
        <w:t>e</w:t>
      </w:r>
      <w:r w:rsidR="00D35235">
        <w:rPr>
          <w:rFonts w:asciiTheme="minorHAnsi" w:hAnsiTheme="minorHAnsi" w:cstheme="minorHAnsi"/>
        </w:rPr>
        <w:t>se</w:t>
      </w:r>
      <w:proofErr w:type="gramEnd"/>
      <w:r w:rsidR="00D35235">
        <w:rPr>
          <w:rFonts w:asciiTheme="minorHAnsi" w:hAnsiTheme="minorHAnsi" w:cstheme="minorHAnsi"/>
        </w:rPr>
        <w:t xml:space="preserve"> data. Rabbe asked if filtering the data to include only valid detector nights would have resulted in a change in the species detected (ex. </w:t>
      </w:r>
      <w:r w:rsidR="006A03C5">
        <w:rPr>
          <w:rFonts w:asciiTheme="minorHAnsi" w:hAnsiTheme="minorHAnsi" w:cstheme="minorHAnsi"/>
        </w:rPr>
        <w:t>silver haired</w:t>
      </w:r>
      <w:r w:rsidR="00D35235">
        <w:rPr>
          <w:rFonts w:asciiTheme="minorHAnsi" w:hAnsiTheme="minorHAnsi" w:cstheme="minorHAnsi"/>
        </w:rPr>
        <w:t xml:space="preserve"> bat might not have been detected)? </w:t>
      </w:r>
      <w:r w:rsidR="006A03C5">
        <w:rPr>
          <w:rFonts w:asciiTheme="minorHAnsi" w:hAnsiTheme="minorHAnsi" w:cstheme="minorHAnsi"/>
        </w:rPr>
        <w:t>Henry said we don’t know</w:t>
      </w:r>
      <w:r w:rsidR="0022181D">
        <w:rPr>
          <w:rFonts w:asciiTheme="minorHAnsi" w:hAnsiTheme="minorHAnsi" w:cstheme="minorHAnsi"/>
        </w:rPr>
        <w:t xml:space="preserve"> </w:t>
      </w:r>
      <w:r w:rsidR="006A03C5">
        <w:rPr>
          <w:rFonts w:asciiTheme="minorHAnsi" w:hAnsiTheme="minorHAnsi" w:cstheme="minorHAnsi"/>
        </w:rPr>
        <w:t xml:space="preserve">but can find out for 2024 data. For next year though we may not analyze data from non-valid detector nights at all. Wentz said silver haired </w:t>
      </w:r>
      <w:del w:id="1" w:author="Malinda Henry" w:date="2025-05-15T08:55:00Z" w16du:dateUtc="2025-05-15T13:55:00Z">
        <w:r w:rsidR="006A03C5" w:rsidDel="00AA2F59">
          <w:rPr>
            <w:rFonts w:asciiTheme="minorHAnsi" w:hAnsiTheme="minorHAnsi" w:cstheme="minorHAnsi"/>
          </w:rPr>
          <w:delText xml:space="preserve">bata </w:delText>
        </w:r>
      </w:del>
      <w:ins w:id="2" w:author="Malinda Henry" w:date="2025-05-15T08:55:00Z" w16du:dateUtc="2025-05-15T13:55:00Z">
        <w:r w:rsidR="00AA2F59">
          <w:rPr>
            <w:rFonts w:asciiTheme="minorHAnsi" w:hAnsiTheme="minorHAnsi" w:cstheme="minorHAnsi"/>
          </w:rPr>
          <w:t>bat</w:t>
        </w:r>
        <w:r w:rsidR="00AA2F59">
          <w:rPr>
            <w:rFonts w:asciiTheme="minorHAnsi" w:hAnsiTheme="minorHAnsi" w:cstheme="minorHAnsi"/>
          </w:rPr>
          <w:t>s</w:t>
        </w:r>
        <w:r w:rsidR="00AA2F59">
          <w:rPr>
            <w:rFonts w:asciiTheme="minorHAnsi" w:hAnsiTheme="minorHAnsi" w:cstheme="minorHAnsi"/>
          </w:rPr>
          <w:t xml:space="preserve"> </w:t>
        </w:r>
      </w:ins>
      <w:r w:rsidR="006A03C5">
        <w:rPr>
          <w:rFonts w:asciiTheme="minorHAnsi" w:hAnsiTheme="minorHAnsi" w:cstheme="minorHAnsi"/>
        </w:rPr>
        <w:t xml:space="preserve">are very similar </w:t>
      </w:r>
      <w:r w:rsidR="007658B8">
        <w:rPr>
          <w:rFonts w:asciiTheme="minorHAnsi" w:hAnsiTheme="minorHAnsi" w:cstheme="minorHAnsi"/>
        </w:rPr>
        <w:t xml:space="preserve">to </w:t>
      </w:r>
      <w:r w:rsidR="006A03C5">
        <w:rPr>
          <w:rFonts w:asciiTheme="minorHAnsi" w:hAnsiTheme="minorHAnsi" w:cstheme="minorHAnsi"/>
        </w:rPr>
        <w:t>big brown bats in their call structure, so might have been why they show up at all on this list.</w:t>
      </w:r>
    </w:p>
    <w:p w14:paraId="1D95294E" w14:textId="77777777" w:rsidR="005F5798" w:rsidRDefault="005F5798" w:rsidP="006A6FAC">
      <w:pPr>
        <w:pStyle w:val="NoSpacing"/>
        <w:rPr>
          <w:rFonts w:asciiTheme="minorHAnsi" w:hAnsiTheme="minorHAnsi" w:cstheme="minorHAnsi"/>
        </w:rPr>
      </w:pPr>
    </w:p>
    <w:p w14:paraId="0B51064E" w14:textId="0663BEBF" w:rsidR="00211F5E" w:rsidRDefault="00124C0E" w:rsidP="006A6FAC">
      <w:pPr>
        <w:pStyle w:val="NoSpacing"/>
        <w:rPr>
          <w:rFonts w:asciiTheme="minorHAnsi" w:hAnsiTheme="minorHAnsi" w:cstheme="minorHAnsi"/>
        </w:rPr>
      </w:pPr>
      <w:r>
        <w:rPr>
          <w:rFonts w:asciiTheme="minorHAnsi" w:hAnsiTheme="minorHAnsi" w:cstheme="minorHAnsi"/>
        </w:rPr>
        <w:t xml:space="preserve">Scheel asked </w:t>
      </w:r>
      <w:r w:rsidR="005F5798">
        <w:rPr>
          <w:rFonts w:asciiTheme="minorHAnsi" w:hAnsiTheme="minorHAnsi" w:cstheme="minorHAnsi"/>
        </w:rPr>
        <w:t>whether this was</w:t>
      </w:r>
      <w:r w:rsidR="006A03C5">
        <w:rPr>
          <w:rFonts w:asciiTheme="minorHAnsi" w:hAnsiTheme="minorHAnsi" w:cstheme="minorHAnsi"/>
        </w:rPr>
        <w:t xml:space="preserve"> something we have to do every year going forward? Wentz said no</w:t>
      </w:r>
      <w:r w:rsidR="0022181D">
        <w:rPr>
          <w:rFonts w:asciiTheme="minorHAnsi" w:hAnsiTheme="minorHAnsi" w:cstheme="minorHAnsi"/>
        </w:rPr>
        <w:t xml:space="preserve">, </w:t>
      </w:r>
      <w:r w:rsidR="006A03C5">
        <w:rPr>
          <w:rFonts w:asciiTheme="minorHAnsi" w:hAnsiTheme="minorHAnsi" w:cstheme="minorHAnsi"/>
        </w:rPr>
        <w:t xml:space="preserve">results </w:t>
      </w:r>
      <w:proofErr w:type="gramStart"/>
      <w:r w:rsidR="006A03C5">
        <w:rPr>
          <w:rFonts w:asciiTheme="minorHAnsi" w:hAnsiTheme="minorHAnsi" w:cstheme="minorHAnsi"/>
        </w:rPr>
        <w:t>are</w:t>
      </w:r>
      <w:proofErr w:type="gramEnd"/>
      <w:r w:rsidR="006A03C5">
        <w:rPr>
          <w:rFonts w:asciiTheme="minorHAnsi" w:hAnsiTheme="minorHAnsi" w:cstheme="minorHAnsi"/>
        </w:rPr>
        <w:t xml:space="preserve"> good for 5 years. Should not have to repeat on same property every year</w:t>
      </w:r>
      <w:r w:rsidR="005F5798">
        <w:rPr>
          <w:rFonts w:asciiTheme="minorHAnsi" w:hAnsiTheme="minorHAnsi" w:cstheme="minorHAnsi"/>
        </w:rPr>
        <w:t xml:space="preserve">. </w:t>
      </w:r>
      <w:r w:rsidR="006A03C5">
        <w:rPr>
          <w:rFonts w:asciiTheme="minorHAnsi" w:hAnsiTheme="minorHAnsi" w:cstheme="minorHAnsi"/>
        </w:rPr>
        <w:t>Wentz/Henry said the idea is to get presence/probable absence as baseline information for Program properties across the AHR. This information can help inform and revise species consultation range.</w:t>
      </w:r>
      <w:r w:rsidR="005F5798">
        <w:rPr>
          <w:rFonts w:asciiTheme="minorHAnsi" w:hAnsiTheme="minorHAnsi" w:cstheme="minorHAnsi"/>
        </w:rPr>
        <w:t xml:space="preserve"> </w:t>
      </w:r>
      <w:r w:rsidR="00725F0F">
        <w:rPr>
          <w:rFonts w:asciiTheme="minorHAnsi" w:hAnsiTheme="minorHAnsi" w:cstheme="minorHAnsi"/>
        </w:rPr>
        <w:t xml:space="preserve">Rabbe said the impetus for this goes back to non-target, listed species and the Program’s role to reduce the regulatory burden. </w:t>
      </w:r>
      <w:r w:rsidR="005F5798">
        <w:rPr>
          <w:rFonts w:asciiTheme="minorHAnsi" w:hAnsiTheme="minorHAnsi" w:cstheme="minorHAnsi"/>
        </w:rPr>
        <w:t xml:space="preserve">Scheel asked </w:t>
      </w:r>
      <w:r>
        <w:rPr>
          <w:rFonts w:asciiTheme="minorHAnsi" w:hAnsiTheme="minorHAnsi" w:cstheme="minorHAnsi"/>
        </w:rPr>
        <w:t>if FWS is doing any</w:t>
      </w:r>
      <w:r w:rsidR="00725F0F">
        <w:rPr>
          <w:rFonts w:asciiTheme="minorHAnsi" w:hAnsiTheme="minorHAnsi" w:cstheme="minorHAnsi"/>
        </w:rPr>
        <w:t xml:space="preserve"> similar surveys to update their maps</w:t>
      </w:r>
      <w:r>
        <w:rPr>
          <w:rFonts w:asciiTheme="minorHAnsi" w:hAnsiTheme="minorHAnsi" w:cstheme="minorHAnsi"/>
        </w:rPr>
        <w:t>, or is NGPC? Rabbe didn’t know</w:t>
      </w:r>
      <w:r w:rsidR="00725F0F">
        <w:rPr>
          <w:rFonts w:asciiTheme="minorHAnsi" w:hAnsiTheme="minorHAnsi" w:cstheme="minorHAnsi"/>
        </w:rPr>
        <w:t xml:space="preserve">, said usually project based. Surveys </w:t>
      </w:r>
      <w:r w:rsidR="0022181D">
        <w:rPr>
          <w:rFonts w:asciiTheme="minorHAnsi" w:hAnsiTheme="minorHAnsi" w:cstheme="minorHAnsi"/>
        </w:rPr>
        <w:t xml:space="preserve">are </w:t>
      </w:r>
      <w:r w:rsidR="00725F0F">
        <w:rPr>
          <w:rFonts w:asciiTheme="minorHAnsi" w:hAnsiTheme="minorHAnsi" w:cstheme="minorHAnsi"/>
        </w:rPr>
        <w:t xml:space="preserve">being done by folks with projects undergoing consultation. </w:t>
      </w:r>
      <w:r>
        <w:rPr>
          <w:rFonts w:asciiTheme="minorHAnsi" w:hAnsiTheme="minorHAnsi" w:cstheme="minorHAnsi"/>
        </w:rPr>
        <w:t xml:space="preserve">Marinovich said NGPC is doing </w:t>
      </w:r>
      <w:r w:rsidR="00725F0F">
        <w:rPr>
          <w:rFonts w:asciiTheme="minorHAnsi" w:hAnsiTheme="minorHAnsi" w:cstheme="minorHAnsi"/>
        </w:rPr>
        <w:t xml:space="preserve">a few </w:t>
      </w:r>
      <w:r>
        <w:rPr>
          <w:rFonts w:asciiTheme="minorHAnsi" w:hAnsiTheme="minorHAnsi" w:cstheme="minorHAnsi"/>
        </w:rPr>
        <w:t xml:space="preserve">surveys looking for hibernacula, </w:t>
      </w:r>
      <w:r w:rsidR="00725F0F">
        <w:rPr>
          <w:rFonts w:asciiTheme="minorHAnsi" w:hAnsiTheme="minorHAnsi" w:cstheme="minorHAnsi"/>
        </w:rPr>
        <w:t xml:space="preserve">but no standardized surveys going on in this portion of the country. Rabbe asked what type and level of effort is anticipated moving forward. Wentz reviewed plans to survey Cottonwood Ranch, Pawnee, Dipple, and </w:t>
      </w:r>
      <w:proofErr w:type="spellStart"/>
      <w:r w:rsidR="00725F0F">
        <w:rPr>
          <w:rFonts w:asciiTheme="minorHAnsi" w:hAnsiTheme="minorHAnsi" w:cstheme="minorHAnsi"/>
        </w:rPr>
        <w:t>Binfield</w:t>
      </w:r>
      <w:proofErr w:type="spellEnd"/>
      <w:r w:rsidR="00725F0F">
        <w:rPr>
          <w:rFonts w:asciiTheme="minorHAnsi" w:hAnsiTheme="minorHAnsi" w:cstheme="minorHAnsi"/>
        </w:rPr>
        <w:t>. Biologists will check equipment and valid detector nights before moving detectors to ensure they meet minimum requirements for a section. Estimate is about 152 hours over the survey period, data analysis, and reporting.</w:t>
      </w:r>
      <w:r w:rsidR="00F16010">
        <w:rPr>
          <w:rFonts w:asciiTheme="minorHAnsi" w:hAnsiTheme="minorHAnsi" w:cstheme="minorHAnsi"/>
        </w:rPr>
        <w:t xml:space="preserve"> Wentz asked for f</w:t>
      </w:r>
      <w:r w:rsidR="00BE13CE">
        <w:rPr>
          <w:rFonts w:asciiTheme="minorHAnsi" w:hAnsiTheme="minorHAnsi" w:cstheme="minorHAnsi"/>
        </w:rPr>
        <w:t>eedback on survey sites</w:t>
      </w:r>
      <w:r w:rsidR="00F16010">
        <w:rPr>
          <w:rFonts w:asciiTheme="minorHAnsi" w:hAnsiTheme="minorHAnsi" w:cstheme="minorHAnsi"/>
        </w:rPr>
        <w:t>, methods, reporting</w:t>
      </w:r>
      <w:r w:rsidR="00BE13CE">
        <w:rPr>
          <w:rFonts w:asciiTheme="minorHAnsi" w:hAnsiTheme="minorHAnsi" w:cstheme="minorHAnsi"/>
        </w:rPr>
        <w:t xml:space="preserve"> for 2025. </w:t>
      </w:r>
      <w:r w:rsidR="00F16010">
        <w:rPr>
          <w:rFonts w:asciiTheme="minorHAnsi" w:hAnsiTheme="minorHAnsi" w:cstheme="minorHAnsi"/>
        </w:rPr>
        <w:t>R</w:t>
      </w:r>
      <w:r w:rsidR="008C4F77">
        <w:rPr>
          <w:rFonts w:asciiTheme="minorHAnsi" w:hAnsiTheme="minorHAnsi" w:cstheme="minorHAnsi"/>
        </w:rPr>
        <w:t xml:space="preserve">abbe said </w:t>
      </w:r>
      <w:r w:rsidR="0022181D">
        <w:rPr>
          <w:rFonts w:asciiTheme="minorHAnsi" w:hAnsiTheme="minorHAnsi" w:cstheme="minorHAnsi"/>
        </w:rPr>
        <w:t xml:space="preserve">we </w:t>
      </w:r>
      <w:r w:rsidR="008C4F77">
        <w:rPr>
          <w:rFonts w:asciiTheme="minorHAnsi" w:hAnsiTheme="minorHAnsi" w:cstheme="minorHAnsi"/>
        </w:rPr>
        <w:t>don’t need anything more than the memo presented today</w:t>
      </w:r>
      <w:r w:rsidR="00F16010">
        <w:rPr>
          <w:rFonts w:asciiTheme="minorHAnsi" w:hAnsiTheme="minorHAnsi" w:cstheme="minorHAnsi"/>
        </w:rPr>
        <w:t>: quick update, numbers, any NLEB or TCB.</w:t>
      </w:r>
      <w:r w:rsidR="0022181D">
        <w:rPr>
          <w:rFonts w:asciiTheme="minorHAnsi" w:hAnsiTheme="minorHAnsi" w:cstheme="minorHAnsi"/>
        </w:rPr>
        <w:t xml:space="preserve"> </w:t>
      </w:r>
      <w:r w:rsidR="00211F5E">
        <w:rPr>
          <w:rFonts w:asciiTheme="minorHAnsi" w:hAnsiTheme="minorHAnsi" w:cstheme="minorHAnsi"/>
        </w:rPr>
        <w:t>Scheel</w:t>
      </w:r>
      <w:r w:rsidR="00F16010">
        <w:rPr>
          <w:rFonts w:asciiTheme="minorHAnsi" w:hAnsiTheme="minorHAnsi" w:cstheme="minorHAnsi"/>
        </w:rPr>
        <w:t xml:space="preserve">’s broader overall question is </w:t>
      </w:r>
      <w:r w:rsidR="00211F5E">
        <w:rPr>
          <w:rFonts w:asciiTheme="minorHAnsi" w:hAnsiTheme="minorHAnsi" w:cstheme="minorHAnsi"/>
        </w:rPr>
        <w:t>what are we signing up for, for how long</w:t>
      </w:r>
      <w:r w:rsidR="00F16010">
        <w:rPr>
          <w:rFonts w:asciiTheme="minorHAnsi" w:hAnsiTheme="minorHAnsi" w:cstheme="minorHAnsi"/>
        </w:rPr>
        <w:t xml:space="preserve">, and is that reasonable? </w:t>
      </w:r>
      <w:r w:rsidR="00211F5E">
        <w:rPr>
          <w:rFonts w:asciiTheme="minorHAnsi" w:hAnsiTheme="minorHAnsi" w:cstheme="minorHAnsi"/>
        </w:rPr>
        <w:t>Is this an annual decisio</w:t>
      </w:r>
      <w:r w:rsidR="00F16010">
        <w:rPr>
          <w:rFonts w:asciiTheme="minorHAnsi" w:hAnsiTheme="minorHAnsi" w:cstheme="minorHAnsi"/>
        </w:rPr>
        <w:t>n?</w:t>
      </w:r>
      <w:r w:rsidR="004C2309">
        <w:rPr>
          <w:rFonts w:asciiTheme="minorHAnsi" w:hAnsiTheme="minorHAnsi" w:cstheme="minorHAnsi"/>
        </w:rPr>
        <w:t xml:space="preserve"> </w:t>
      </w:r>
      <w:r w:rsidR="00F16010">
        <w:rPr>
          <w:rFonts w:asciiTheme="minorHAnsi" w:hAnsiTheme="minorHAnsi" w:cstheme="minorHAnsi"/>
        </w:rPr>
        <w:t xml:space="preserve">Is it dependent on what we find out there and what projects we have coming up? </w:t>
      </w:r>
      <w:r w:rsidR="004C2309">
        <w:rPr>
          <w:rFonts w:asciiTheme="minorHAnsi" w:hAnsiTheme="minorHAnsi" w:cstheme="minorHAnsi"/>
        </w:rPr>
        <w:t xml:space="preserve">Farnsworth said </w:t>
      </w:r>
      <w:r w:rsidR="007658B8">
        <w:rPr>
          <w:rFonts w:asciiTheme="minorHAnsi" w:hAnsiTheme="minorHAnsi" w:cstheme="minorHAnsi"/>
        </w:rPr>
        <w:t xml:space="preserve">it </w:t>
      </w:r>
      <w:r w:rsidR="004C2309">
        <w:rPr>
          <w:rFonts w:asciiTheme="minorHAnsi" w:hAnsiTheme="minorHAnsi" w:cstheme="minorHAnsi"/>
        </w:rPr>
        <w:t>depends on the bat species coming down the pike</w:t>
      </w:r>
      <w:r w:rsidR="00F16010">
        <w:rPr>
          <w:rFonts w:asciiTheme="minorHAnsi" w:hAnsiTheme="minorHAnsi" w:cstheme="minorHAnsi"/>
        </w:rPr>
        <w:t xml:space="preserve"> and distribution of bats that are </w:t>
      </w:r>
      <w:r w:rsidR="00F16010">
        <w:rPr>
          <w:rFonts w:asciiTheme="minorHAnsi" w:hAnsiTheme="minorHAnsi" w:cstheme="minorHAnsi"/>
        </w:rPr>
        <w:lastRenderedPageBreak/>
        <w:t>listed.</w:t>
      </w:r>
      <w:r w:rsidR="004C2309">
        <w:rPr>
          <w:rFonts w:asciiTheme="minorHAnsi" w:hAnsiTheme="minorHAnsi" w:cstheme="minorHAnsi"/>
        </w:rPr>
        <w:t xml:space="preserve"> Trying to get us up to speed to have the capacity and information as a baseline. </w:t>
      </w:r>
      <w:r w:rsidR="00D87B09">
        <w:rPr>
          <w:rFonts w:asciiTheme="minorHAnsi" w:hAnsiTheme="minorHAnsi" w:cstheme="minorHAnsi"/>
        </w:rPr>
        <w:t>Going into 2026 may have better handle on what long term obligations might be</w:t>
      </w:r>
      <w:r w:rsidR="00F16010">
        <w:rPr>
          <w:rFonts w:asciiTheme="minorHAnsi" w:hAnsiTheme="minorHAnsi" w:cstheme="minorHAnsi"/>
        </w:rPr>
        <w:t>, then decide how to move forward. Not sure yet how big of a deal this will be and don’t want to get behind the curve. Need to be prepared if need to do surveys</w:t>
      </w:r>
      <w:r w:rsidR="00764E87">
        <w:rPr>
          <w:rFonts w:asciiTheme="minorHAnsi" w:hAnsiTheme="minorHAnsi" w:cstheme="minorHAnsi"/>
        </w:rPr>
        <w:t xml:space="preserve"> to get management done</w:t>
      </w:r>
      <w:r w:rsidR="00D87B09">
        <w:rPr>
          <w:rFonts w:asciiTheme="minorHAnsi" w:hAnsiTheme="minorHAnsi" w:cstheme="minorHAnsi"/>
        </w:rPr>
        <w:t>.</w:t>
      </w:r>
      <w:r w:rsidR="008C4F77">
        <w:rPr>
          <w:rFonts w:asciiTheme="minorHAnsi" w:hAnsiTheme="minorHAnsi" w:cstheme="minorHAnsi"/>
        </w:rPr>
        <w:t xml:space="preserve"> </w:t>
      </w:r>
      <w:r w:rsidR="00F16010">
        <w:rPr>
          <w:rFonts w:asciiTheme="minorHAnsi" w:hAnsiTheme="minorHAnsi" w:cstheme="minorHAnsi"/>
        </w:rPr>
        <w:t>Season for tree clearing limited to late fall/winter</w:t>
      </w:r>
      <w:r w:rsidR="00764E87">
        <w:rPr>
          <w:rFonts w:asciiTheme="minorHAnsi" w:hAnsiTheme="minorHAnsi" w:cstheme="minorHAnsi"/>
        </w:rPr>
        <w:t xml:space="preserve">. Scheel asked if did tree clearing outside bat activity period, is FWS generally okay with that? Rabbe said this changes rapidly as we continue to </w:t>
      </w:r>
      <w:proofErr w:type="gramStart"/>
      <w:r w:rsidR="00764E87">
        <w:rPr>
          <w:rFonts w:asciiTheme="minorHAnsi" w:hAnsiTheme="minorHAnsi" w:cstheme="minorHAnsi"/>
        </w:rPr>
        <w:t>learn</w:t>
      </w:r>
      <w:proofErr w:type="gramEnd"/>
      <w:r w:rsidR="00764E87">
        <w:rPr>
          <w:rFonts w:asciiTheme="minorHAnsi" w:hAnsiTheme="minorHAnsi" w:cstheme="minorHAnsi"/>
        </w:rPr>
        <w:t xml:space="preserve"> and bats are uplisted. Farnsworth said strategy is do minimal amount, finger on pulse, and check in until we have more information. </w:t>
      </w:r>
      <w:r w:rsidR="008C4F77">
        <w:rPr>
          <w:rFonts w:asciiTheme="minorHAnsi" w:hAnsiTheme="minorHAnsi" w:cstheme="minorHAnsi"/>
        </w:rPr>
        <w:t xml:space="preserve">Walters summarized </w:t>
      </w:r>
      <w:r w:rsidR="00764E87">
        <w:rPr>
          <w:rFonts w:asciiTheme="minorHAnsi" w:hAnsiTheme="minorHAnsi" w:cstheme="minorHAnsi"/>
        </w:rPr>
        <w:t xml:space="preserve">by saying we will do </w:t>
      </w:r>
      <w:ins w:id="3" w:author="Rich Walters" w:date="2025-05-14T14:52:00Z" w16du:dateUtc="2025-05-14T19:52:00Z">
        <w:r w:rsidR="00E341C8">
          <w:rPr>
            <w:rFonts w:asciiTheme="minorHAnsi" w:hAnsiTheme="minorHAnsi" w:cstheme="minorHAnsi"/>
          </w:rPr>
          <w:t xml:space="preserve">what is </w:t>
        </w:r>
      </w:ins>
      <w:del w:id="4" w:author="Rich Walters" w:date="2025-05-14T14:52:00Z" w16du:dateUtc="2025-05-14T19:52:00Z">
        <w:r w:rsidR="00764E87" w:rsidDel="00E341C8">
          <w:rPr>
            <w:rFonts w:asciiTheme="minorHAnsi" w:hAnsiTheme="minorHAnsi" w:cstheme="minorHAnsi"/>
          </w:rPr>
          <w:delText xml:space="preserve">minimum </w:delText>
        </w:r>
      </w:del>
      <w:r w:rsidR="00764E87">
        <w:rPr>
          <w:rFonts w:asciiTheme="minorHAnsi" w:hAnsiTheme="minorHAnsi" w:cstheme="minorHAnsi"/>
        </w:rPr>
        <w:t xml:space="preserve">necessary to meet management </w:t>
      </w:r>
      <w:proofErr w:type="gramStart"/>
      <w:r w:rsidR="00764E87">
        <w:rPr>
          <w:rFonts w:asciiTheme="minorHAnsi" w:hAnsiTheme="minorHAnsi" w:cstheme="minorHAnsi"/>
        </w:rPr>
        <w:t>obligations, but</w:t>
      </w:r>
      <w:proofErr w:type="gramEnd"/>
      <w:r w:rsidR="00764E87">
        <w:rPr>
          <w:rFonts w:asciiTheme="minorHAnsi" w:hAnsiTheme="minorHAnsi" w:cstheme="minorHAnsi"/>
        </w:rPr>
        <w:t xml:space="preserve"> not interested in operationalizing surveys to help define ranges of species.</w:t>
      </w:r>
    </w:p>
    <w:p w14:paraId="0FC214E1" w14:textId="77777777" w:rsidR="004C2309" w:rsidRDefault="004C2309" w:rsidP="006A6FAC">
      <w:pPr>
        <w:pStyle w:val="NoSpacing"/>
        <w:rPr>
          <w:rFonts w:asciiTheme="minorHAnsi" w:hAnsiTheme="minorHAnsi" w:cstheme="minorHAnsi"/>
        </w:rPr>
      </w:pPr>
    </w:p>
    <w:p w14:paraId="56B6B69C" w14:textId="77777777" w:rsidR="004B1E32" w:rsidRPr="004B1E32" w:rsidRDefault="004B1E32" w:rsidP="006A6FAC">
      <w:pPr>
        <w:pStyle w:val="NoSpacing"/>
        <w:rPr>
          <w:rFonts w:asciiTheme="minorHAnsi" w:hAnsiTheme="minorHAnsi" w:cstheme="minorHAnsi"/>
          <w:color w:val="FF0000"/>
        </w:rPr>
      </w:pPr>
      <w:r w:rsidRPr="004B1E32">
        <w:rPr>
          <w:rFonts w:asciiTheme="minorHAnsi" w:hAnsiTheme="minorHAnsi" w:cstheme="minorHAnsi"/>
          <w:color w:val="FF0000"/>
        </w:rPr>
        <w:t>EDO ACTION ITEMS:</w:t>
      </w:r>
    </w:p>
    <w:p w14:paraId="3606F2AC" w14:textId="77777777" w:rsidR="006A03C5" w:rsidRDefault="00D35235" w:rsidP="00D90150">
      <w:pPr>
        <w:pStyle w:val="NoSpacing"/>
        <w:numPr>
          <w:ilvl w:val="0"/>
          <w:numId w:val="23"/>
        </w:numPr>
        <w:rPr>
          <w:rFonts w:asciiTheme="minorHAnsi" w:hAnsiTheme="minorHAnsi" w:cstheme="minorHAnsi"/>
        </w:rPr>
      </w:pPr>
      <w:r>
        <w:rPr>
          <w:rFonts w:asciiTheme="minorHAnsi" w:hAnsiTheme="minorHAnsi" w:cstheme="minorHAnsi"/>
        </w:rPr>
        <w:t>Filter Table 2 for valid detector nights to see if any species fall from the list</w:t>
      </w:r>
    </w:p>
    <w:p w14:paraId="2CDE42CB" w14:textId="2240FE56" w:rsidR="00AD2DAB" w:rsidRDefault="00AD2DAB" w:rsidP="00D90150">
      <w:pPr>
        <w:pStyle w:val="NoSpacing"/>
        <w:numPr>
          <w:ilvl w:val="0"/>
          <w:numId w:val="23"/>
        </w:numPr>
        <w:rPr>
          <w:rFonts w:asciiTheme="minorHAnsi" w:hAnsiTheme="minorHAnsi" w:cstheme="minorHAnsi"/>
        </w:rPr>
      </w:pPr>
      <w:r>
        <w:rPr>
          <w:rFonts w:asciiTheme="minorHAnsi" w:hAnsiTheme="minorHAnsi" w:cstheme="minorHAnsi"/>
        </w:rPr>
        <w:t>Talk with</w:t>
      </w:r>
      <w:r w:rsidR="00A23CAC">
        <w:rPr>
          <w:rFonts w:asciiTheme="minorHAnsi" w:hAnsiTheme="minorHAnsi" w:cstheme="minorHAnsi"/>
        </w:rPr>
        <w:t xml:space="preserve"> Renteria </w:t>
      </w:r>
      <w:r w:rsidR="00EA6201">
        <w:rPr>
          <w:rFonts w:asciiTheme="minorHAnsi" w:hAnsiTheme="minorHAnsi" w:cstheme="minorHAnsi"/>
        </w:rPr>
        <w:t>at USFWS</w:t>
      </w:r>
      <w:r>
        <w:rPr>
          <w:rFonts w:asciiTheme="minorHAnsi" w:hAnsiTheme="minorHAnsi" w:cstheme="minorHAnsi"/>
        </w:rPr>
        <w:t xml:space="preserve"> about weather requirements and data collected under poor weather conditions</w:t>
      </w:r>
    </w:p>
    <w:p w14:paraId="67065D02" w14:textId="5E2B1D11" w:rsidR="004B1E32" w:rsidRDefault="000C095F" w:rsidP="00D90150">
      <w:pPr>
        <w:pStyle w:val="NoSpacing"/>
        <w:numPr>
          <w:ilvl w:val="0"/>
          <w:numId w:val="23"/>
        </w:numPr>
        <w:rPr>
          <w:rFonts w:asciiTheme="minorHAnsi" w:hAnsiTheme="minorHAnsi" w:cstheme="minorHAnsi"/>
        </w:rPr>
      </w:pPr>
      <w:r>
        <w:rPr>
          <w:rFonts w:asciiTheme="minorHAnsi" w:hAnsiTheme="minorHAnsi" w:cstheme="minorHAnsi"/>
        </w:rPr>
        <w:t>Submit study plan</w:t>
      </w:r>
      <w:r w:rsidR="00D90150">
        <w:rPr>
          <w:rFonts w:asciiTheme="minorHAnsi" w:hAnsiTheme="minorHAnsi" w:cstheme="minorHAnsi"/>
        </w:rPr>
        <w:t xml:space="preserve"> for 2025</w:t>
      </w:r>
    </w:p>
    <w:p w14:paraId="478CC1DE" w14:textId="4BD7600D" w:rsidR="000C095F" w:rsidRDefault="000C095F" w:rsidP="00D90150">
      <w:pPr>
        <w:pStyle w:val="NoSpacing"/>
        <w:numPr>
          <w:ilvl w:val="0"/>
          <w:numId w:val="23"/>
        </w:numPr>
        <w:rPr>
          <w:rFonts w:asciiTheme="minorHAnsi" w:hAnsiTheme="minorHAnsi" w:cstheme="minorHAnsi"/>
        </w:rPr>
      </w:pPr>
      <w:r>
        <w:rPr>
          <w:rFonts w:asciiTheme="minorHAnsi" w:hAnsiTheme="minorHAnsi" w:cstheme="minorHAnsi"/>
        </w:rPr>
        <w:t xml:space="preserve">Proceed </w:t>
      </w:r>
      <w:r w:rsidR="00D90150">
        <w:rPr>
          <w:rFonts w:asciiTheme="minorHAnsi" w:hAnsiTheme="minorHAnsi" w:cstheme="minorHAnsi"/>
        </w:rPr>
        <w:t xml:space="preserve">with proposed acoustic surveys </w:t>
      </w:r>
      <w:r>
        <w:rPr>
          <w:rFonts w:asciiTheme="minorHAnsi" w:hAnsiTheme="minorHAnsi" w:cstheme="minorHAnsi"/>
        </w:rPr>
        <w:t>for 2025</w:t>
      </w:r>
    </w:p>
    <w:p w14:paraId="4150305C" w14:textId="65E71F9A" w:rsidR="000C095F" w:rsidRDefault="000C095F" w:rsidP="00D90150">
      <w:pPr>
        <w:pStyle w:val="NoSpacing"/>
        <w:numPr>
          <w:ilvl w:val="0"/>
          <w:numId w:val="23"/>
        </w:numPr>
        <w:rPr>
          <w:rFonts w:asciiTheme="minorHAnsi" w:hAnsiTheme="minorHAnsi" w:cstheme="minorHAnsi"/>
        </w:rPr>
      </w:pPr>
      <w:r>
        <w:rPr>
          <w:rFonts w:asciiTheme="minorHAnsi" w:hAnsiTheme="minorHAnsi" w:cstheme="minorHAnsi"/>
        </w:rPr>
        <w:t xml:space="preserve">Report </w:t>
      </w:r>
      <w:r w:rsidR="00EA6201">
        <w:rPr>
          <w:rFonts w:asciiTheme="minorHAnsi" w:hAnsiTheme="minorHAnsi" w:cstheme="minorHAnsi"/>
        </w:rPr>
        <w:t>effort and results i</w:t>
      </w:r>
      <w:r>
        <w:rPr>
          <w:rFonts w:asciiTheme="minorHAnsi" w:hAnsiTheme="minorHAnsi" w:cstheme="minorHAnsi"/>
        </w:rPr>
        <w:t xml:space="preserve">n a summary memo </w:t>
      </w:r>
      <w:r w:rsidR="00EA6201">
        <w:rPr>
          <w:rFonts w:asciiTheme="minorHAnsi" w:hAnsiTheme="minorHAnsi" w:cstheme="minorHAnsi"/>
        </w:rPr>
        <w:t>similar to the one reviewed today</w:t>
      </w:r>
    </w:p>
    <w:p w14:paraId="69685F55" w14:textId="1A0978EF" w:rsidR="000C095F" w:rsidRPr="00AD2DAB" w:rsidRDefault="000C095F" w:rsidP="00D90150">
      <w:pPr>
        <w:pStyle w:val="NoSpacing"/>
        <w:numPr>
          <w:ilvl w:val="0"/>
          <w:numId w:val="23"/>
        </w:numPr>
        <w:rPr>
          <w:rFonts w:asciiTheme="minorHAnsi" w:hAnsiTheme="minorHAnsi" w:cstheme="minorHAnsi"/>
        </w:rPr>
      </w:pPr>
      <w:r w:rsidRPr="00AD2DAB">
        <w:rPr>
          <w:rFonts w:asciiTheme="minorHAnsi" w:hAnsiTheme="minorHAnsi" w:cstheme="minorHAnsi"/>
        </w:rPr>
        <w:t xml:space="preserve">Enter data </w:t>
      </w:r>
      <w:r w:rsidR="00AD2DAB" w:rsidRPr="00AD2DAB">
        <w:rPr>
          <w:rFonts w:asciiTheme="minorHAnsi" w:hAnsiTheme="minorHAnsi" w:cstheme="minorHAnsi"/>
        </w:rPr>
        <w:t xml:space="preserve">from valid detector nights </w:t>
      </w:r>
      <w:r w:rsidRPr="00AD2DAB">
        <w:rPr>
          <w:rFonts w:asciiTheme="minorHAnsi" w:hAnsiTheme="minorHAnsi" w:cstheme="minorHAnsi"/>
        </w:rPr>
        <w:t xml:space="preserve">into NA Bat </w:t>
      </w:r>
      <w:r w:rsidR="00D90150" w:rsidRPr="00AD2DAB">
        <w:rPr>
          <w:rFonts w:asciiTheme="minorHAnsi" w:hAnsiTheme="minorHAnsi" w:cstheme="minorHAnsi"/>
        </w:rPr>
        <w:t>to contribute to FWS database</w:t>
      </w:r>
    </w:p>
    <w:p w14:paraId="5CD07617" w14:textId="77777777" w:rsidR="004B1E32" w:rsidRPr="00AD2DAB" w:rsidRDefault="004B1E32" w:rsidP="006A6FAC">
      <w:pPr>
        <w:pStyle w:val="NoSpacing"/>
        <w:rPr>
          <w:rFonts w:asciiTheme="minorHAnsi" w:hAnsiTheme="minorHAnsi" w:cstheme="minorHAnsi"/>
        </w:rPr>
      </w:pPr>
    </w:p>
    <w:p w14:paraId="07726197" w14:textId="0A895861" w:rsidR="0041099D" w:rsidRPr="00DE723F" w:rsidRDefault="0041099D" w:rsidP="006A6FAC">
      <w:pPr>
        <w:pStyle w:val="NoSpacing"/>
        <w:rPr>
          <w:rFonts w:asciiTheme="minorHAnsi" w:hAnsiTheme="minorHAnsi" w:cstheme="minorHAnsi"/>
        </w:rPr>
      </w:pPr>
      <w:r w:rsidRPr="00DE723F">
        <w:rPr>
          <w:rFonts w:asciiTheme="minorHAnsi" w:hAnsiTheme="minorHAnsi" w:cstheme="minorHAnsi"/>
        </w:rPr>
        <w:t xml:space="preserve">Document: </w:t>
      </w:r>
      <w:hyperlink r:id="rId13" w:history="1">
        <w:r w:rsidR="00EA6201" w:rsidRPr="00EA6201">
          <w:rPr>
            <w:rStyle w:val="Hyperlink"/>
            <w:rFonts w:asciiTheme="minorHAnsi" w:hAnsiTheme="minorHAnsi" w:cstheme="minorHAnsi"/>
          </w:rPr>
          <w:t>05_Bat_Monitoring_2024-2025_Apriil 2025 TAC</w:t>
        </w:r>
      </w:hyperlink>
    </w:p>
    <w:p w14:paraId="04E410CA" w14:textId="77777777" w:rsidR="0041099D" w:rsidRPr="00DE723F" w:rsidRDefault="0041099D" w:rsidP="006A6FAC">
      <w:pPr>
        <w:pStyle w:val="NoSpacing"/>
        <w:rPr>
          <w:rFonts w:asciiTheme="minorHAnsi" w:hAnsiTheme="minorHAnsi" w:cstheme="minorHAnsi"/>
        </w:rPr>
      </w:pPr>
    </w:p>
    <w:p w14:paraId="3E9566F8" w14:textId="61728F11" w:rsidR="00BC4347" w:rsidRDefault="00BC4347" w:rsidP="00BC4347">
      <w:pPr>
        <w:pStyle w:val="NoSpacing"/>
        <w:rPr>
          <w:rFonts w:asciiTheme="minorHAnsi" w:hAnsiTheme="minorHAnsi" w:cstheme="minorHAnsi"/>
          <w:b/>
          <w:bCs/>
          <w:u w:val="single"/>
        </w:rPr>
      </w:pPr>
      <w:r>
        <w:rPr>
          <w:rFonts w:asciiTheme="minorHAnsi" w:hAnsiTheme="minorHAnsi" w:cstheme="minorHAnsi"/>
          <w:b/>
          <w:bCs/>
          <w:u w:val="single"/>
        </w:rPr>
        <w:t>SCIENCE PLAN</w:t>
      </w:r>
    </w:p>
    <w:p w14:paraId="0559A2B4" w14:textId="7C942EE0"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037298B7" w14:textId="04F88D14" w:rsidR="004A3C8C"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w:t>
      </w:r>
      <w:r w:rsidR="001D45E3">
        <w:rPr>
          <w:rFonts w:asciiTheme="minorHAnsi" w:hAnsiTheme="minorHAnsi" w:cstheme="minorHAnsi"/>
        </w:rPr>
        <w:t xml:space="preserve">by the TAC work group </w:t>
      </w:r>
      <w:r w:rsidR="00A36BB8">
        <w:rPr>
          <w:rFonts w:asciiTheme="minorHAnsi" w:hAnsiTheme="minorHAnsi" w:cstheme="minorHAnsi"/>
        </w:rPr>
        <w:t>on</w:t>
      </w:r>
      <w:r>
        <w:rPr>
          <w:rFonts w:asciiTheme="minorHAnsi" w:hAnsiTheme="minorHAnsi" w:cstheme="minorHAnsi"/>
        </w:rPr>
        <w:t xml:space="preserve"> data analysis to address Extension Big Question #4: What factors influence whooping crane decision to stop or fly over the AHR? </w:t>
      </w:r>
      <w:r w:rsidR="001D45E3">
        <w:rPr>
          <w:rFonts w:asciiTheme="minorHAnsi" w:hAnsiTheme="minorHAnsi" w:cstheme="minorHAnsi"/>
        </w:rPr>
        <w:t xml:space="preserve">Farrell summarized steps to acquiring satellite imagery to best represent on-channel metrics under both low and high flow conditions during WC migration seasons for the Niobrara, Loup, and Platte systems. </w:t>
      </w:r>
      <w:r w:rsidR="00BA6D6F">
        <w:rPr>
          <w:rFonts w:asciiTheme="minorHAnsi" w:hAnsiTheme="minorHAnsi" w:cstheme="minorHAnsi"/>
        </w:rPr>
        <w:t>He summarized efforts to quantify on-channel landcover types using unsupervised classification and presented evaluations of the accuracy of these classifications in deriving unvegetated and wetted widths. He presented next steps and a timeline for checking back in with the TAC in July.</w:t>
      </w:r>
    </w:p>
    <w:p w14:paraId="5917795C" w14:textId="77777777" w:rsidR="00576F90" w:rsidRDefault="00576F90" w:rsidP="006A6FAC">
      <w:pPr>
        <w:pStyle w:val="NoSpacing"/>
        <w:rPr>
          <w:rFonts w:asciiTheme="minorHAnsi" w:hAnsiTheme="minorHAnsi" w:cstheme="minorHAnsi"/>
        </w:rPr>
      </w:pPr>
    </w:p>
    <w:p w14:paraId="734555D4" w14:textId="27CF5C5F" w:rsidR="00690129" w:rsidRDefault="008E2BC4" w:rsidP="006A6FAC">
      <w:pPr>
        <w:pStyle w:val="NoSpacing"/>
        <w:rPr>
          <w:rFonts w:asciiTheme="minorHAnsi" w:hAnsiTheme="minorHAnsi" w:cstheme="minorHAnsi"/>
        </w:rPr>
      </w:pPr>
      <w:r>
        <w:rPr>
          <w:rFonts w:asciiTheme="minorHAnsi" w:hAnsiTheme="minorHAnsi" w:cstheme="minorHAnsi"/>
        </w:rPr>
        <w:t xml:space="preserve">Farrell also gave a quick update on </w:t>
      </w:r>
      <w:r w:rsidR="00BA6D6F">
        <w:rPr>
          <w:rFonts w:asciiTheme="minorHAnsi" w:hAnsiTheme="minorHAnsi" w:cstheme="minorHAnsi"/>
        </w:rPr>
        <w:t xml:space="preserve">the status of the </w:t>
      </w:r>
      <w:r>
        <w:rPr>
          <w:rFonts w:asciiTheme="minorHAnsi" w:hAnsiTheme="minorHAnsi" w:cstheme="minorHAnsi"/>
        </w:rPr>
        <w:t>WC Roost Site Selection Report</w:t>
      </w:r>
      <w:r w:rsidR="00BA6D6F">
        <w:rPr>
          <w:rFonts w:asciiTheme="minorHAnsi" w:hAnsiTheme="minorHAnsi" w:cstheme="minorHAnsi"/>
        </w:rPr>
        <w:t>. The ISAC suggestion to evaluate the contributions made by the Program to unobstructed channel widths used and available for WC roosting on the Platte River requires spatial information on property ownership over time. Farrell said the EDO now has land ownership polygons with associated purchase dates from c</w:t>
      </w:r>
      <w:r w:rsidR="00AA6BD1">
        <w:rPr>
          <w:rFonts w:asciiTheme="minorHAnsi" w:hAnsiTheme="minorHAnsi" w:cstheme="minorHAnsi"/>
        </w:rPr>
        <w:t xml:space="preserve">onservation </w:t>
      </w:r>
      <w:r w:rsidR="00BA6D6F">
        <w:rPr>
          <w:rFonts w:asciiTheme="minorHAnsi" w:hAnsiTheme="minorHAnsi" w:cstheme="minorHAnsi"/>
        </w:rPr>
        <w:t xml:space="preserve">entities to integrate into the analysis. </w:t>
      </w:r>
    </w:p>
    <w:p w14:paraId="2049D125" w14:textId="77777777" w:rsidR="008E2BC4" w:rsidRDefault="008E2BC4" w:rsidP="006A6FAC">
      <w:pPr>
        <w:pStyle w:val="NoSpacing"/>
        <w:rPr>
          <w:rFonts w:asciiTheme="minorHAnsi" w:hAnsiTheme="minorHAnsi" w:cstheme="minorHAnsi"/>
        </w:rPr>
      </w:pPr>
    </w:p>
    <w:p w14:paraId="12A42572" w14:textId="0CAA1070" w:rsidR="003F6F2B" w:rsidRPr="0051072B" w:rsidRDefault="003F6F2B" w:rsidP="006A6FAC">
      <w:pPr>
        <w:pStyle w:val="NoSpacing"/>
        <w:rPr>
          <w:color w:val="FF0000"/>
        </w:rPr>
      </w:pPr>
      <w:r w:rsidRPr="0051072B">
        <w:rPr>
          <w:color w:val="FF0000"/>
        </w:rPr>
        <w:t>EDO ACTION ITEMS:</w:t>
      </w:r>
    </w:p>
    <w:p w14:paraId="79366089" w14:textId="07B2DF53" w:rsidR="006105E2" w:rsidRDefault="00576F90" w:rsidP="00A93658">
      <w:pPr>
        <w:pStyle w:val="NoSpacing"/>
        <w:numPr>
          <w:ilvl w:val="0"/>
          <w:numId w:val="14"/>
        </w:numPr>
        <w:ind w:left="360"/>
      </w:pPr>
      <w:r>
        <w:t>Process imagery and landcover for each river and migratory seas throughout study period</w:t>
      </w:r>
    </w:p>
    <w:p w14:paraId="221FB786" w14:textId="05807740" w:rsidR="00576F90" w:rsidRDefault="00576F90" w:rsidP="00A93658">
      <w:pPr>
        <w:pStyle w:val="NoSpacing"/>
        <w:numPr>
          <w:ilvl w:val="0"/>
          <w:numId w:val="14"/>
        </w:numPr>
        <w:ind w:left="360"/>
      </w:pPr>
      <w:r>
        <w:t>Derive on-channel variables for each stopover and flyover</w:t>
      </w:r>
    </w:p>
    <w:p w14:paraId="16FAF510" w14:textId="6DDABD47" w:rsidR="00576F90" w:rsidRDefault="00576F90" w:rsidP="00A93658">
      <w:pPr>
        <w:pStyle w:val="NoSpacing"/>
        <w:numPr>
          <w:ilvl w:val="0"/>
          <w:numId w:val="14"/>
        </w:numPr>
        <w:ind w:left="360"/>
      </w:pPr>
      <w:r>
        <w:t>Add on-channel variables to non-habitat variables to perform analysis</w:t>
      </w:r>
    </w:p>
    <w:p w14:paraId="681D7E2E" w14:textId="664F9497" w:rsidR="00B76C8C" w:rsidRDefault="00576F90" w:rsidP="00A93658">
      <w:pPr>
        <w:pStyle w:val="NoSpacing"/>
        <w:numPr>
          <w:ilvl w:val="0"/>
          <w:numId w:val="14"/>
        </w:numPr>
        <w:ind w:left="360"/>
      </w:pPr>
      <w:r>
        <w:t xml:space="preserve">Report back to Work Group - </w:t>
      </w:r>
      <w:r w:rsidR="00B76C8C">
        <w:t>July 15</w:t>
      </w:r>
      <w:r>
        <w:t xml:space="preserve"> – review and discuss addition of off-channel variables</w:t>
      </w:r>
    </w:p>
    <w:p w14:paraId="12B3691A" w14:textId="281E8C73" w:rsidR="003F6F2B" w:rsidRPr="00576F90" w:rsidRDefault="00576F90" w:rsidP="0055490F">
      <w:pPr>
        <w:pStyle w:val="NoSpacing"/>
        <w:numPr>
          <w:ilvl w:val="0"/>
          <w:numId w:val="14"/>
        </w:numPr>
        <w:ind w:left="360"/>
        <w:rPr>
          <w:rFonts w:asciiTheme="minorHAnsi" w:hAnsiTheme="minorHAnsi" w:cstheme="minorHAnsi"/>
        </w:rPr>
      </w:pPr>
      <w:r>
        <w:t xml:space="preserve">Update full TAC - </w:t>
      </w:r>
      <w:r w:rsidR="00B76C8C">
        <w:t>July 22-23 TAC meeting</w:t>
      </w:r>
    </w:p>
    <w:p w14:paraId="097BE2E0" w14:textId="1791B7C1" w:rsidR="00576F90" w:rsidRPr="00576F90" w:rsidRDefault="00576F90" w:rsidP="00576F90">
      <w:pPr>
        <w:pStyle w:val="NoSpacing"/>
        <w:ind w:left="360"/>
        <w:rPr>
          <w:rFonts w:asciiTheme="minorHAnsi" w:hAnsiTheme="minorHAnsi" w:cstheme="minorHAnsi"/>
        </w:rPr>
      </w:pPr>
    </w:p>
    <w:p w14:paraId="1D6BAEB2" w14:textId="2D64383A" w:rsidR="003F6F2B" w:rsidRPr="0041099D" w:rsidRDefault="003F6F2B" w:rsidP="006A6FAC">
      <w:pPr>
        <w:pStyle w:val="NoSpacing"/>
        <w:rPr>
          <w:rFonts w:asciiTheme="minorHAnsi" w:hAnsiTheme="minorHAnsi" w:cstheme="minorHAnsi"/>
        </w:rPr>
      </w:pPr>
      <w:r>
        <w:rPr>
          <w:rFonts w:asciiTheme="minorHAnsi" w:hAnsiTheme="minorHAnsi" w:cstheme="minorHAnsi"/>
        </w:rPr>
        <w:t>Document:</w:t>
      </w:r>
      <w:r w:rsidRPr="0041099D">
        <w:rPr>
          <w:rFonts w:asciiTheme="minorHAnsi" w:hAnsiTheme="minorHAnsi" w:cstheme="minorHAnsi"/>
        </w:rPr>
        <w:t xml:space="preserve"> </w:t>
      </w:r>
      <w:hyperlink r:id="rId14" w:history="1">
        <w:r w:rsidR="00247958" w:rsidRPr="00576F90">
          <w:rPr>
            <w:rStyle w:val="Hyperlink"/>
            <w:rFonts w:asciiTheme="minorHAnsi" w:hAnsiTheme="minorHAnsi" w:cstheme="minorHAnsi"/>
          </w:rPr>
          <w:t>0</w:t>
        </w:r>
        <w:r w:rsidR="0041099D" w:rsidRPr="00576F90">
          <w:rPr>
            <w:rStyle w:val="Hyperlink"/>
            <w:rFonts w:asciiTheme="minorHAnsi" w:hAnsiTheme="minorHAnsi" w:cstheme="minorHAnsi"/>
          </w:rPr>
          <w:t>7</w:t>
        </w:r>
        <w:r w:rsidRPr="00576F90">
          <w:rPr>
            <w:rStyle w:val="Hyperlink"/>
            <w:rFonts w:asciiTheme="minorHAnsi" w:hAnsiTheme="minorHAnsi" w:cstheme="minorHAnsi"/>
          </w:rPr>
          <w:t>_WC Stopover vs Flyover Update</w:t>
        </w:r>
      </w:hyperlink>
    </w:p>
    <w:p w14:paraId="32AE8D59" w14:textId="50015FA6" w:rsidR="003F6F2B" w:rsidRDefault="003F6F2B" w:rsidP="006A6FAC">
      <w:pPr>
        <w:pStyle w:val="NoSpacing"/>
        <w:rPr>
          <w:rFonts w:asciiTheme="minorHAnsi" w:hAnsiTheme="minorHAnsi" w:cstheme="minorHAnsi"/>
        </w:rPr>
      </w:pPr>
      <w:r>
        <w:rPr>
          <w:rFonts w:asciiTheme="minorHAnsi" w:hAnsiTheme="minorHAnsi" w:cstheme="minorHAnsi"/>
        </w:rPr>
        <w:lastRenderedPageBreak/>
        <w:t xml:space="preserve">Presentation: </w:t>
      </w:r>
      <w:hyperlink r:id="rId15" w:history="1">
        <w:r w:rsidRPr="00576F90">
          <w:rPr>
            <w:rStyle w:val="Hyperlink"/>
            <w:rFonts w:asciiTheme="minorHAnsi" w:hAnsiTheme="minorHAnsi" w:cstheme="minorHAnsi"/>
          </w:rPr>
          <w:t>0</w:t>
        </w:r>
        <w:r w:rsidR="0041099D" w:rsidRPr="00576F90">
          <w:rPr>
            <w:rStyle w:val="Hyperlink"/>
            <w:rFonts w:asciiTheme="minorHAnsi" w:hAnsiTheme="minorHAnsi" w:cstheme="minorHAnsi"/>
          </w:rPr>
          <w:t>8</w:t>
        </w:r>
        <w:r w:rsidRPr="00576F90">
          <w:rPr>
            <w:rStyle w:val="Hyperlink"/>
            <w:rFonts w:asciiTheme="minorHAnsi" w:hAnsiTheme="minorHAnsi" w:cstheme="minorHAnsi"/>
          </w:rPr>
          <w:t>_WC Stopover vs Flyover Update</w:t>
        </w:r>
        <w:r w:rsidR="0041099D" w:rsidRPr="00576F90">
          <w:rPr>
            <w:rStyle w:val="Hyperlink"/>
          </w:rPr>
          <w:t xml:space="preserve"> Presentation</w:t>
        </w:r>
      </w:hyperlink>
    </w:p>
    <w:p w14:paraId="48039F07" w14:textId="77777777" w:rsidR="003F6F2B" w:rsidRPr="00A7322A" w:rsidRDefault="003F6F2B" w:rsidP="006A6FAC">
      <w:pPr>
        <w:pStyle w:val="NoSpacing"/>
        <w:rPr>
          <w:rFonts w:asciiTheme="minorHAnsi" w:hAnsiTheme="minorHAnsi" w:cstheme="minorHAnsi"/>
        </w:rPr>
      </w:pPr>
    </w:p>
    <w:p w14:paraId="20003732" w14:textId="41837A08" w:rsidR="00721550" w:rsidRDefault="0041099D" w:rsidP="006A6FAC">
      <w:pPr>
        <w:pStyle w:val="NoSpacing"/>
        <w:rPr>
          <w:rFonts w:asciiTheme="minorHAnsi" w:hAnsiTheme="minorHAnsi" w:cstheme="minorHAnsi"/>
          <w:i/>
          <w:iCs/>
        </w:rPr>
      </w:pPr>
      <w:r>
        <w:rPr>
          <w:rFonts w:asciiTheme="minorHAnsi" w:hAnsiTheme="minorHAnsi" w:cstheme="minorHAnsi"/>
          <w:i/>
          <w:iCs/>
        </w:rPr>
        <w:t>NO SEDIMENT AUGMENTATION MONITORING PLAN</w:t>
      </w:r>
    </w:p>
    <w:p w14:paraId="6B91DB83" w14:textId="3CB9CFEA" w:rsidR="00C24520" w:rsidRDefault="00CB0BF9" w:rsidP="006A6FAC">
      <w:pPr>
        <w:pStyle w:val="NoSpacing"/>
        <w:rPr>
          <w:rFonts w:asciiTheme="minorHAnsi" w:hAnsiTheme="minorHAnsi" w:cstheme="minorHAnsi"/>
        </w:rPr>
      </w:pPr>
      <w:r>
        <w:rPr>
          <w:rFonts w:asciiTheme="minorHAnsi" w:hAnsiTheme="minorHAnsi" w:cstheme="minorHAnsi"/>
        </w:rPr>
        <w:t xml:space="preserve">As part of the No Sediment Augmentation Monitoring Plan, the EDO set up two annual check-ins with the TAC to review channel conditions in the J-2 return channel and downstream of the Overton bridge. The April TAC meeting was set as an early status review utilizing newly acquired LiDAR results to look at general patterns of channel change and incision in areas of interest. </w:t>
      </w:r>
      <w:r w:rsidR="0041099D">
        <w:rPr>
          <w:rFonts w:asciiTheme="minorHAnsi" w:hAnsiTheme="minorHAnsi" w:cstheme="minorHAnsi"/>
        </w:rPr>
        <w:t xml:space="preserve">Lewis </w:t>
      </w:r>
      <w:r w:rsidR="00EE161D">
        <w:rPr>
          <w:rFonts w:asciiTheme="minorHAnsi" w:hAnsiTheme="minorHAnsi" w:cstheme="minorHAnsi"/>
        </w:rPr>
        <w:t xml:space="preserve"> </w:t>
      </w:r>
      <w:r w:rsidR="00690129">
        <w:rPr>
          <w:rFonts w:asciiTheme="minorHAnsi" w:hAnsiTheme="minorHAnsi" w:cstheme="minorHAnsi"/>
        </w:rPr>
        <w:t xml:space="preserve">presented the results of </w:t>
      </w:r>
      <w:r>
        <w:rPr>
          <w:rFonts w:asciiTheme="minorHAnsi" w:hAnsiTheme="minorHAnsi" w:cstheme="minorHAnsi"/>
        </w:rPr>
        <w:t xml:space="preserve">this </w:t>
      </w:r>
      <w:r w:rsidR="0041099D">
        <w:rPr>
          <w:rFonts w:asciiTheme="minorHAnsi" w:hAnsiTheme="minorHAnsi" w:cstheme="minorHAnsi"/>
        </w:rPr>
        <w:t xml:space="preserve">early </w:t>
      </w:r>
      <w:r>
        <w:rPr>
          <w:rFonts w:asciiTheme="minorHAnsi" w:hAnsiTheme="minorHAnsi" w:cstheme="minorHAnsi"/>
        </w:rPr>
        <w:t>check-in</w:t>
      </w:r>
      <w:r w:rsidR="0041099D">
        <w:rPr>
          <w:rFonts w:asciiTheme="minorHAnsi" w:hAnsiTheme="minorHAnsi" w:cstheme="minorHAnsi"/>
        </w:rPr>
        <w:t xml:space="preserve"> on the J-2 return channel and downstream of the Overton bridge.</w:t>
      </w:r>
      <w:r>
        <w:rPr>
          <w:rFonts w:asciiTheme="minorHAnsi" w:hAnsiTheme="minorHAnsi" w:cstheme="minorHAnsi"/>
        </w:rPr>
        <w:t xml:space="preserve"> Changes from 2023 to 2024 were small with no significant downstream progression of depth classes. Most changes were identified as lateral erosion and normal </w:t>
      </w:r>
      <w:r w:rsidR="002F39C2">
        <w:rPr>
          <w:rFonts w:asciiTheme="minorHAnsi" w:hAnsiTheme="minorHAnsi" w:cstheme="minorHAnsi"/>
        </w:rPr>
        <w:t>shifting</w:t>
      </w:r>
      <w:r>
        <w:rPr>
          <w:rFonts w:asciiTheme="minorHAnsi" w:hAnsiTheme="minorHAnsi" w:cstheme="minorHAnsi"/>
        </w:rPr>
        <w:t xml:space="preserve"> of thalweg over tim</w:t>
      </w:r>
      <w:r w:rsidR="002F39C2">
        <w:rPr>
          <w:rFonts w:asciiTheme="minorHAnsi" w:hAnsiTheme="minorHAnsi" w:cstheme="minorHAnsi"/>
        </w:rPr>
        <w:t>e. The EDO will develop a more detailed repo</w:t>
      </w:r>
      <w:r w:rsidR="00CB280F">
        <w:rPr>
          <w:rFonts w:asciiTheme="minorHAnsi" w:hAnsiTheme="minorHAnsi" w:cstheme="minorHAnsi"/>
        </w:rPr>
        <w:t>r</w:t>
      </w:r>
      <w:r w:rsidR="002F39C2">
        <w:rPr>
          <w:rFonts w:asciiTheme="minorHAnsi" w:hAnsiTheme="minorHAnsi" w:cstheme="minorHAnsi"/>
        </w:rPr>
        <w:t xml:space="preserve">t for the July TAC meeting. </w:t>
      </w:r>
      <w:r w:rsidR="009D2309">
        <w:rPr>
          <w:rFonts w:asciiTheme="minorHAnsi" w:hAnsiTheme="minorHAnsi" w:cstheme="minorHAnsi"/>
        </w:rPr>
        <w:t xml:space="preserve">Labay asked about </w:t>
      </w:r>
      <w:r w:rsidR="00CB280F">
        <w:rPr>
          <w:rFonts w:asciiTheme="minorHAnsi" w:hAnsiTheme="minorHAnsi" w:cstheme="minorHAnsi"/>
        </w:rPr>
        <w:t>the data presented on Lidar Area Calculations slide. He said Lewis had explained this slide by saying these were not changes from year to year, rather changes from a geomorphic grade line. Labay asked Lewis to define this datum. W</w:t>
      </w:r>
      <w:r w:rsidR="009D2309">
        <w:rPr>
          <w:rFonts w:asciiTheme="minorHAnsi" w:hAnsiTheme="minorHAnsi" w:cstheme="minorHAnsi"/>
        </w:rPr>
        <w:t xml:space="preserve">hat is </w:t>
      </w:r>
      <w:r w:rsidR="002F39C2">
        <w:rPr>
          <w:rFonts w:asciiTheme="minorHAnsi" w:hAnsiTheme="minorHAnsi" w:cstheme="minorHAnsi"/>
        </w:rPr>
        <w:t xml:space="preserve">meant by a </w:t>
      </w:r>
      <w:r w:rsidR="009D2309">
        <w:rPr>
          <w:rFonts w:asciiTheme="minorHAnsi" w:hAnsiTheme="minorHAnsi" w:cstheme="minorHAnsi"/>
        </w:rPr>
        <w:t xml:space="preserve">change from a geomorphic grade line? </w:t>
      </w:r>
      <w:r w:rsidR="00CB280F">
        <w:rPr>
          <w:rFonts w:asciiTheme="minorHAnsi" w:hAnsiTheme="minorHAnsi" w:cstheme="minorHAnsi"/>
        </w:rPr>
        <w:t>Lewis said this is the d</w:t>
      </w:r>
      <w:r w:rsidR="009D2309">
        <w:rPr>
          <w:rFonts w:asciiTheme="minorHAnsi" w:hAnsiTheme="minorHAnsi" w:cstheme="minorHAnsi"/>
        </w:rPr>
        <w:t xml:space="preserve">ifference </w:t>
      </w:r>
      <w:r w:rsidR="00CB280F">
        <w:rPr>
          <w:rFonts w:asciiTheme="minorHAnsi" w:hAnsiTheme="minorHAnsi" w:cstheme="minorHAnsi"/>
        </w:rPr>
        <w:t>of</w:t>
      </w:r>
      <w:r w:rsidR="009D2309">
        <w:rPr>
          <w:rFonts w:asciiTheme="minorHAnsi" w:hAnsiTheme="minorHAnsi" w:cstheme="minorHAnsi"/>
        </w:rPr>
        <w:t xml:space="preserve"> the channel itself from the reference elevation. Farnsworth said it is an idealized floodplain surface as a reference (floodplain slope</w:t>
      </w:r>
      <w:r w:rsidR="00116470">
        <w:rPr>
          <w:rFonts w:asciiTheme="minorHAnsi" w:hAnsiTheme="minorHAnsi" w:cstheme="minorHAnsi"/>
        </w:rPr>
        <w:t xml:space="preserve"> or geomorphic grade line</w:t>
      </w:r>
      <w:r w:rsidR="009D2309">
        <w:rPr>
          <w:rFonts w:asciiTheme="minorHAnsi" w:hAnsiTheme="minorHAnsi" w:cstheme="minorHAnsi"/>
        </w:rPr>
        <w:t>).</w:t>
      </w:r>
      <w:r w:rsidR="00045E6B">
        <w:rPr>
          <w:rFonts w:asciiTheme="minorHAnsi" w:hAnsiTheme="minorHAnsi" w:cstheme="minorHAnsi"/>
        </w:rPr>
        <w:t xml:space="preserve"> Labay asked </w:t>
      </w:r>
      <w:r w:rsidR="00116470">
        <w:rPr>
          <w:rFonts w:asciiTheme="minorHAnsi" w:hAnsiTheme="minorHAnsi" w:cstheme="minorHAnsi"/>
        </w:rPr>
        <w:t>w</w:t>
      </w:r>
      <w:r w:rsidR="00045E6B">
        <w:rPr>
          <w:rFonts w:asciiTheme="minorHAnsi" w:hAnsiTheme="minorHAnsi" w:cstheme="minorHAnsi"/>
        </w:rPr>
        <w:t xml:space="preserve">hich year </w:t>
      </w:r>
      <w:r w:rsidR="00116470">
        <w:rPr>
          <w:rFonts w:asciiTheme="minorHAnsi" w:hAnsiTheme="minorHAnsi" w:cstheme="minorHAnsi"/>
        </w:rPr>
        <w:t>the</w:t>
      </w:r>
      <w:r w:rsidR="00045E6B">
        <w:rPr>
          <w:rFonts w:asciiTheme="minorHAnsi" w:hAnsiTheme="minorHAnsi" w:cstheme="minorHAnsi"/>
        </w:rPr>
        <w:t xml:space="preserve"> grade line based on</w:t>
      </w:r>
      <w:r w:rsidR="00CB280F">
        <w:rPr>
          <w:rFonts w:asciiTheme="minorHAnsi" w:hAnsiTheme="minorHAnsi" w:cstheme="minorHAnsi"/>
        </w:rPr>
        <w:t xml:space="preserve">. </w:t>
      </w:r>
      <w:r w:rsidR="00116470">
        <w:rPr>
          <w:rFonts w:asciiTheme="minorHAnsi" w:hAnsiTheme="minorHAnsi" w:cstheme="minorHAnsi"/>
        </w:rPr>
        <w:t xml:space="preserve">Lewis said he wasn’t sure which year exactly, but it is relatively recent, since we began to acquire </w:t>
      </w:r>
      <w:proofErr w:type="spellStart"/>
      <w:r w:rsidR="00116470">
        <w:rPr>
          <w:rFonts w:asciiTheme="minorHAnsi" w:hAnsiTheme="minorHAnsi" w:cstheme="minorHAnsi"/>
        </w:rPr>
        <w:t>topobathy</w:t>
      </w:r>
      <w:r w:rsidR="00FA3075">
        <w:rPr>
          <w:rFonts w:asciiTheme="minorHAnsi" w:hAnsiTheme="minorHAnsi" w:cstheme="minorHAnsi"/>
        </w:rPr>
        <w:t>metric</w:t>
      </w:r>
      <w:proofErr w:type="spellEnd"/>
      <w:r w:rsidR="00FA3075">
        <w:rPr>
          <w:rFonts w:asciiTheme="minorHAnsi" w:hAnsiTheme="minorHAnsi" w:cstheme="minorHAnsi"/>
        </w:rPr>
        <w:t xml:space="preserve"> </w:t>
      </w:r>
      <w:r w:rsidR="00116470">
        <w:rPr>
          <w:rFonts w:asciiTheme="minorHAnsi" w:hAnsiTheme="minorHAnsi" w:cstheme="minorHAnsi"/>
        </w:rPr>
        <w:t xml:space="preserve">LiDAR. </w:t>
      </w:r>
      <w:r w:rsidR="00045E6B">
        <w:rPr>
          <w:rFonts w:asciiTheme="minorHAnsi" w:hAnsiTheme="minorHAnsi" w:cstheme="minorHAnsi"/>
        </w:rPr>
        <w:t>Labay asked about water quality measurements</w:t>
      </w:r>
      <w:r w:rsidR="00116470">
        <w:rPr>
          <w:rFonts w:asciiTheme="minorHAnsi" w:hAnsiTheme="minorHAnsi" w:cstheme="minorHAnsi"/>
        </w:rPr>
        <w:t xml:space="preserve"> from sediment samples</w:t>
      </w:r>
      <w:r w:rsidR="00045E6B">
        <w:rPr>
          <w:rFonts w:asciiTheme="minorHAnsi" w:hAnsiTheme="minorHAnsi" w:cstheme="minorHAnsi"/>
        </w:rPr>
        <w:t xml:space="preserve">. Lewis said </w:t>
      </w:r>
      <w:r w:rsidR="00116470">
        <w:rPr>
          <w:rFonts w:asciiTheme="minorHAnsi" w:hAnsiTheme="minorHAnsi" w:cstheme="minorHAnsi"/>
        </w:rPr>
        <w:t xml:space="preserve">we are not looking at water quality or sampling suspended sediment in the water column. We are sampling </w:t>
      </w:r>
      <w:r w:rsidR="00045E6B">
        <w:rPr>
          <w:rFonts w:asciiTheme="minorHAnsi" w:hAnsiTheme="minorHAnsi" w:cstheme="minorHAnsi"/>
        </w:rPr>
        <w:t>bed material</w:t>
      </w:r>
      <w:r w:rsidR="00116470">
        <w:rPr>
          <w:rFonts w:asciiTheme="minorHAnsi" w:hAnsiTheme="minorHAnsi" w:cstheme="minorHAnsi"/>
        </w:rPr>
        <w:t xml:space="preserve"> from both banks of the river and the thalweg. </w:t>
      </w:r>
      <w:r w:rsidR="00F3033E">
        <w:rPr>
          <w:rFonts w:asciiTheme="minorHAnsi" w:hAnsiTheme="minorHAnsi" w:cstheme="minorHAnsi"/>
        </w:rPr>
        <w:t xml:space="preserve">Rabbe mentioned previous finding that active augmentation may have </w:t>
      </w:r>
      <w:r w:rsidR="00DB3C69">
        <w:rPr>
          <w:rFonts w:asciiTheme="minorHAnsi" w:hAnsiTheme="minorHAnsi" w:cstheme="minorHAnsi"/>
        </w:rPr>
        <w:t xml:space="preserve">offset bed incision by about 50% and that lateral erosion made up the rest. Rabbe asked if we had seen any sign that </w:t>
      </w:r>
      <w:r w:rsidR="00F3033E">
        <w:rPr>
          <w:rFonts w:asciiTheme="minorHAnsi" w:hAnsiTheme="minorHAnsi" w:cstheme="minorHAnsi"/>
        </w:rPr>
        <w:t>la</w:t>
      </w:r>
      <w:r w:rsidR="00DB3C69">
        <w:rPr>
          <w:rFonts w:asciiTheme="minorHAnsi" w:hAnsiTheme="minorHAnsi" w:cstheme="minorHAnsi"/>
        </w:rPr>
        <w:t>teral</w:t>
      </w:r>
      <w:r w:rsidR="00F3033E">
        <w:rPr>
          <w:rFonts w:asciiTheme="minorHAnsi" w:hAnsiTheme="minorHAnsi" w:cstheme="minorHAnsi"/>
        </w:rPr>
        <w:t xml:space="preserve"> erosion has increased due to lack of mechanical augmentation. Lewis said we haven’t don’t that yet, but </w:t>
      </w:r>
      <w:r w:rsidR="00DB3C69">
        <w:rPr>
          <w:rFonts w:asciiTheme="minorHAnsi" w:hAnsiTheme="minorHAnsi" w:cstheme="minorHAnsi"/>
        </w:rPr>
        <w:t>looking at sediment volume change and separating out bed erosion from lateral erosion will</w:t>
      </w:r>
      <w:r w:rsidR="00F3033E">
        <w:rPr>
          <w:rFonts w:asciiTheme="minorHAnsi" w:hAnsiTheme="minorHAnsi" w:cstheme="minorHAnsi"/>
        </w:rPr>
        <w:t xml:space="preserve"> be part of what we do in full report. </w:t>
      </w:r>
      <w:r w:rsidR="009826FD">
        <w:rPr>
          <w:rFonts w:asciiTheme="minorHAnsi" w:hAnsiTheme="minorHAnsi" w:cstheme="minorHAnsi"/>
        </w:rPr>
        <w:t xml:space="preserve">Farnsworth said </w:t>
      </w:r>
      <w:r w:rsidR="00DB3C69">
        <w:rPr>
          <w:rFonts w:asciiTheme="minorHAnsi" w:hAnsiTheme="minorHAnsi" w:cstheme="minorHAnsi"/>
        </w:rPr>
        <w:t>the 50% was an average over both dry and wet years. T</w:t>
      </w:r>
      <w:r w:rsidR="009826FD">
        <w:rPr>
          <w:rFonts w:asciiTheme="minorHAnsi" w:hAnsiTheme="minorHAnsi" w:cstheme="minorHAnsi"/>
        </w:rPr>
        <w:t xml:space="preserve">his was a relatively dry year so would not see the type of sediment movement and transitions would see in a wet year. </w:t>
      </w:r>
      <w:r w:rsidR="00DB3C69">
        <w:rPr>
          <w:rFonts w:asciiTheme="minorHAnsi" w:hAnsiTheme="minorHAnsi" w:cstheme="minorHAnsi"/>
        </w:rPr>
        <w:t xml:space="preserve">Rabbe said </w:t>
      </w:r>
      <w:r w:rsidR="00FA3075">
        <w:rPr>
          <w:rFonts w:asciiTheme="minorHAnsi" w:hAnsiTheme="minorHAnsi" w:cstheme="minorHAnsi"/>
        </w:rPr>
        <w:t xml:space="preserve">we </w:t>
      </w:r>
      <w:r w:rsidR="00DB3C69">
        <w:rPr>
          <w:rFonts w:asciiTheme="minorHAnsi" w:hAnsiTheme="minorHAnsi" w:cstheme="minorHAnsi"/>
        </w:rPr>
        <w:t xml:space="preserve">might need multiple years to see changes. </w:t>
      </w:r>
      <w:r w:rsidR="009826FD">
        <w:rPr>
          <w:rFonts w:asciiTheme="minorHAnsi" w:hAnsiTheme="minorHAnsi" w:cstheme="minorHAnsi"/>
        </w:rPr>
        <w:t>Zorn appreciates initial check in to alleviate concerns.</w:t>
      </w:r>
    </w:p>
    <w:p w14:paraId="02D0B677" w14:textId="77777777" w:rsidR="009D2309" w:rsidRDefault="009D2309" w:rsidP="006A6FAC">
      <w:pPr>
        <w:pStyle w:val="NoSpacing"/>
        <w:rPr>
          <w:rFonts w:asciiTheme="minorHAnsi" w:hAnsiTheme="minorHAnsi" w:cstheme="minorHAnsi"/>
        </w:rPr>
      </w:pPr>
    </w:p>
    <w:p w14:paraId="7725E8B2" w14:textId="21930BA1" w:rsidR="00DA2F79" w:rsidRPr="001277C9" w:rsidRDefault="00DA2F79" w:rsidP="006A6FAC">
      <w:pPr>
        <w:pStyle w:val="NoSpacing"/>
        <w:rPr>
          <w:rFonts w:asciiTheme="minorHAnsi" w:hAnsiTheme="minorHAnsi" w:cstheme="minorHAnsi"/>
          <w:color w:val="FF0000"/>
        </w:rPr>
      </w:pPr>
      <w:r w:rsidRPr="001277C9">
        <w:rPr>
          <w:rFonts w:asciiTheme="minorHAnsi" w:hAnsiTheme="minorHAnsi" w:cstheme="minorHAnsi"/>
          <w:color w:val="FF0000"/>
        </w:rPr>
        <w:t>EDO ACTION ITEMS:</w:t>
      </w:r>
    </w:p>
    <w:p w14:paraId="18BADB36" w14:textId="63993868" w:rsidR="0041099D" w:rsidRPr="0041099D" w:rsidRDefault="00DB3C69" w:rsidP="0041099D">
      <w:pPr>
        <w:pStyle w:val="NoSpacing"/>
        <w:numPr>
          <w:ilvl w:val="0"/>
          <w:numId w:val="3"/>
        </w:numPr>
        <w:ind w:left="360"/>
        <w:rPr>
          <w:rFonts w:asciiTheme="minorHAnsi" w:hAnsiTheme="minorHAnsi" w:cstheme="minorHAnsi"/>
        </w:rPr>
      </w:pPr>
      <w:r>
        <w:rPr>
          <w:rFonts w:asciiTheme="minorHAnsi" w:hAnsiTheme="minorHAnsi" w:cstheme="minorHAnsi"/>
        </w:rPr>
        <w:t>Continue to evaluate incisional classes in areas of interest and sediment volume change for development of more detailed report for July TAC meeting</w:t>
      </w:r>
    </w:p>
    <w:p w14:paraId="447745B0" w14:textId="77777777" w:rsidR="0041099D" w:rsidRDefault="0041099D" w:rsidP="0041099D">
      <w:pPr>
        <w:pStyle w:val="NoSpacing"/>
        <w:ind w:left="360"/>
        <w:rPr>
          <w:rFonts w:asciiTheme="minorHAnsi" w:hAnsiTheme="minorHAnsi" w:cstheme="minorHAnsi"/>
        </w:rPr>
      </w:pPr>
    </w:p>
    <w:p w14:paraId="04F00980" w14:textId="5EF45646" w:rsidR="00DA2F79" w:rsidRDefault="00DB3C69" w:rsidP="006A6FAC">
      <w:pPr>
        <w:pStyle w:val="NoSpacing"/>
        <w:rPr>
          <w:rFonts w:asciiTheme="minorHAnsi" w:hAnsiTheme="minorHAnsi" w:cstheme="minorHAnsi"/>
        </w:rPr>
      </w:pPr>
      <w:r>
        <w:rPr>
          <w:rFonts w:asciiTheme="minorHAnsi" w:hAnsiTheme="minorHAnsi" w:cstheme="minorHAnsi"/>
        </w:rPr>
        <w:t>Presentation</w:t>
      </w:r>
      <w:r w:rsidR="0097113A">
        <w:rPr>
          <w:rFonts w:asciiTheme="minorHAnsi" w:hAnsiTheme="minorHAnsi" w:cstheme="minorHAnsi"/>
        </w:rPr>
        <w:t xml:space="preserve">: </w:t>
      </w:r>
      <w:hyperlink r:id="rId16" w:history="1">
        <w:r w:rsidR="0041099D" w:rsidRPr="00DB3C69">
          <w:rPr>
            <w:rStyle w:val="Hyperlink"/>
            <w:rFonts w:asciiTheme="minorHAnsi" w:hAnsiTheme="minorHAnsi" w:cstheme="minorHAnsi"/>
          </w:rPr>
          <w:t xml:space="preserve">09_No Sed Aug </w:t>
        </w:r>
        <w:r w:rsidRPr="00DB3C69">
          <w:rPr>
            <w:rStyle w:val="Hyperlink"/>
            <w:rFonts w:asciiTheme="minorHAnsi" w:hAnsiTheme="minorHAnsi" w:cstheme="minorHAnsi"/>
          </w:rPr>
          <w:t xml:space="preserve">Early Check </w:t>
        </w:r>
        <w:proofErr w:type="spellStart"/>
        <w:r w:rsidRPr="00DB3C69">
          <w:rPr>
            <w:rStyle w:val="Hyperlink"/>
            <w:rFonts w:asciiTheme="minorHAnsi" w:hAnsiTheme="minorHAnsi" w:cstheme="minorHAnsi"/>
          </w:rPr>
          <w:t>In_April</w:t>
        </w:r>
        <w:proofErr w:type="spellEnd"/>
        <w:r w:rsidRPr="00DB3C69">
          <w:rPr>
            <w:rStyle w:val="Hyperlink"/>
            <w:rFonts w:asciiTheme="minorHAnsi" w:hAnsiTheme="minorHAnsi" w:cstheme="minorHAnsi"/>
          </w:rPr>
          <w:t xml:space="preserve"> 2025 TAC</w:t>
        </w:r>
      </w:hyperlink>
    </w:p>
    <w:p w14:paraId="12BD2BAD" w14:textId="28EEAB44" w:rsidR="00721550" w:rsidRPr="00EE161D" w:rsidRDefault="00721550" w:rsidP="006A6FAC">
      <w:pPr>
        <w:pStyle w:val="NoSpacing"/>
        <w:rPr>
          <w:rFonts w:asciiTheme="minorHAnsi" w:hAnsiTheme="minorHAnsi" w:cstheme="minorHAnsi"/>
        </w:rPr>
      </w:pPr>
    </w:p>
    <w:p w14:paraId="36116A73" w14:textId="732E2827" w:rsidR="00AB5CE8" w:rsidRDefault="0041099D" w:rsidP="00AB5CE8">
      <w:pPr>
        <w:pStyle w:val="NoSpacing"/>
        <w:rPr>
          <w:rFonts w:asciiTheme="minorHAnsi" w:hAnsiTheme="minorHAnsi" w:cstheme="minorHAnsi"/>
          <w:i/>
          <w:iCs/>
        </w:rPr>
      </w:pPr>
      <w:r>
        <w:rPr>
          <w:rFonts w:asciiTheme="minorHAnsi" w:hAnsiTheme="minorHAnsi" w:cstheme="minorHAnsi"/>
          <w:i/>
          <w:iCs/>
        </w:rPr>
        <w:t>LPR HYDRODYNAMIC MODEL</w:t>
      </w:r>
    </w:p>
    <w:p w14:paraId="097C76D0" w14:textId="142507BF" w:rsidR="00F62FF3" w:rsidRDefault="0041099D" w:rsidP="00AB5CE8">
      <w:pPr>
        <w:pStyle w:val="NoSpacing"/>
        <w:rPr>
          <w:rFonts w:asciiTheme="minorHAnsi" w:hAnsiTheme="minorHAnsi" w:cstheme="minorHAnsi"/>
        </w:rPr>
      </w:pPr>
      <w:r>
        <w:rPr>
          <w:rFonts w:asciiTheme="minorHAnsi" w:hAnsiTheme="minorHAnsi" w:cstheme="minorHAnsi"/>
        </w:rPr>
        <w:t xml:space="preserve">Farnsworth provided the TAC with a status update on the </w:t>
      </w:r>
      <w:r w:rsidR="008A716B">
        <w:rPr>
          <w:rFonts w:asciiTheme="minorHAnsi" w:hAnsiTheme="minorHAnsi" w:cstheme="minorHAnsi"/>
        </w:rPr>
        <w:t>lower Platte River</w:t>
      </w:r>
      <w:r>
        <w:rPr>
          <w:rFonts w:asciiTheme="minorHAnsi" w:hAnsiTheme="minorHAnsi" w:cstheme="minorHAnsi"/>
        </w:rPr>
        <w:t xml:space="preserve"> hydrodynamic model. </w:t>
      </w:r>
      <w:r w:rsidR="008A716B">
        <w:rPr>
          <w:rFonts w:asciiTheme="minorHAnsi" w:hAnsiTheme="minorHAnsi" w:cstheme="minorHAnsi"/>
        </w:rPr>
        <w:t xml:space="preserve">Purpose was to get information on how flow might impact habitat variables, specifically how changes in central Platte flows might provide benefits or potential impact pallid habitat in the lower Platte River. Need was identified for a hydraulic model that wasn’t focused on flood flows, large high flows, and provided a less </w:t>
      </w:r>
      <w:del w:id="5" w:author="Malinda Henry" w:date="2025-05-15T08:56:00Z" w16du:dateUtc="2025-05-15T13:56:00Z">
        <w:r w:rsidR="008A716B" w:rsidDel="00AA2F59">
          <w:rPr>
            <w:rFonts w:asciiTheme="minorHAnsi" w:hAnsiTheme="minorHAnsi" w:cstheme="minorHAnsi"/>
          </w:rPr>
          <w:delText xml:space="preserve">course </w:delText>
        </w:r>
      </w:del>
      <w:ins w:id="6" w:author="Malinda Henry" w:date="2025-05-15T08:56:00Z" w16du:dateUtc="2025-05-15T13:56:00Z">
        <w:r w:rsidR="00AA2F59">
          <w:rPr>
            <w:rFonts w:asciiTheme="minorHAnsi" w:hAnsiTheme="minorHAnsi" w:cstheme="minorHAnsi"/>
          </w:rPr>
          <w:t>coarse</w:t>
        </w:r>
        <w:r w:rsidR="00AA2F59">
          <w:rPr>
            <w:rFonts w:asciiTheme="minorHAnsi" w:hAnsiTheme="minorHAnsi" w:cstheme="minorHAnsi"/>
          </w:rPr>
          <w:t xml:space="preserve"> </w:t>
        </w:r>
      </w:ins>
      <w:r w:rsidR="008A716B">
        <w:rPr>
          <w:rFonts w:asciiTheme="minorHAnsi" w:hAnsiTheme="minorHAnsi" w:cstheme="minorHAnsi"/>
        </w:rPr>
        <w:t>look at channel topography. GC approved</w:t>
      </w:r>
      <w:r w:rsidR="00704882">
        <w:rPr>
          <w:rFonts w:asciiTheme="minorHAnsi" w:hAnsiTheme="minorHAnsi" w:cstheme="minorHAnsi"/>
        </w:rPr>
        <w:t xml:space="preserve"> the development of this model from the Loup down to the Missouri River. HDR worked on the model for about a year, providing a draft, calibrated model to the EDO about three months ago. For s</w:t>
      </w:r>
      <w:r w:rsidR="00F62FF3">
        <w:rPr>
          <w:rFonts w:asciiTheme="minorHAnsi" w:hAnsiTheme="minorHAnsi" w:cstheme="minorHAnsi"/>
        </w:rPr>
        <w:t xml:space="preserve">ome locations </w:t>
      </w:r>
      <w:r w:rsidR="00704882">
        <w:rPr>
          <w:rFonts w:asciiTheme="minorHAnsi" w:hAnsiTheme="minorHAnsi" w:cstheme="minorHAnsi"/>
        </w:rPr>
        <w:t xml:space="preserve">the </w:t>
      </w:r>
      <w:proofErr w:type="spellStart"/>
      <w:r w:rsidR="00704882">
        <w:rPr>
          <w:rFonts w:asciiTheme="minorHAnsi" w:hAnsiTheme="minorHAnsi" w:cstheme="minorHAnsi"/>
        </w:rPr>
        <w:t>topobathymetric</w:t>
      </w:r>
      <w:proofErr w:type="spellEnd"/>
      <w:r w:rsidR="00704882">
        <w:rPr>
          <w:rFonts w:asciiTheme="minorHAnsi" w:hAnsiTheme="minorHAnsi" w:cstheme="minorHAnsi"/>
        </w:rPr>
        <w:t xml:space="preserve"> LiDAR i</w:t>
      </w:r>
      <w:r w:rsidR="00F62FF3">
        <w:rPr>
          <w:rFonts w:asciiTheme="minorHAnsi" w:hAnsiTheme="minorHAnsi" w:cstheme="minorHAnsi"/>
        </w:rPr>
        <w:t xml:space="preserve">nformation was very good. </w:t>
      </w:r>
      <w:r w:rsidR="00704882">
        <w:rPr>
          <w:rFonts w:asciiTheme="minorHAnsi" w:hAnsiTheme="minorHAnsi" w:cstheme="minorHAnsi"/>
        </w:rPr>
        <w:t>In o</w:t>
      </w:r>
      <w:r w:rsidR="00F62FF3">
        <w:rPr>
          <w:rFonts w:asciiTheme="minorHAnsi" w:hAnsiTheme="minorHAnsi" w:cstheme="minorHAnsi"/>
        </w:rPr>
        <w:t xml:space="preserve">ther places </w:t>
      </w:r>
      <w:r w:rsidR="00704882">
        <w:rPr>
          <w:rFonts w:asciiTheme="minorHAnsi" w:hAnsiTheme="minorHAnsi" w:cstheme="minorHAnsi"/>
        </w:rPr>
        <w:t xml:space="preserve">the </w:t>
      </w:r>
      <w:r w:rsidR="00F62FF3">
        <w:rPr>
          <w:rFonts w:asciiTheme="minorHAnsi" w:hAnsiTheme="minorHAnsi" w:cstheme="minorHAnsi"/>
        </w:rPr>
        <w:t>water was too turbid to get good LiDAR returns and good topography. HDR was to come up with a process to fill in the blanks to create topography for model purposes. Upon review</w:t>
      </w:r>
      <w:r w:rsidR="00704882">
        <w:rPr>
          <w:rFonts w:asciiTheme="minorHAnsi" w:hAnsiTheme="minorHAnsi" w:cstheme="minorHAnsi"/>
        </w:rPr>
        <w:t xml:space="preserve">, </w:t>
      </w:r>
      <w:r w:rsidR="00F62FF3">
        <w:rPr>
          <w:rFonts w:asciiTheme="minorHAnsi" w:hAnsiTheme="minorHAnsi" w:cstheme="minorHAnsi"/>
        </w:rPr>
        <w:t>those gap</w:t>
      </w:r>
      <w:r w:rsidR="00704882">
        <w:rPr>
          <w:rFonts w:asciiTheme="minorHAnsi" w:hAnsiTheme="minorHAnsi" w:cstheme="minorHAnsi"/>
        </w:rPr>
        <w:t xml:space="preserve"> </w:t>
      </w:r>
      <w:r w:rsidR="00F62FF3">
        <w:rPr>
          <w:rFonts w:asciiTheme="minorHAnsi" w:hAnsiTheme="minorHAnsi" w:cstheme="minorHAnsi"/>
        </w:rPr>
        <w:t>filling methods did not produce good topography</w:t>
      </w:r>
      <w:r w:rsidR="00704882">
        <w:rPr>
          <w:rFonts w:asciiTheme="minorHAnsi" w:hAnsiTheme="minorHAnsi" w:cstheme="minorHAnsi"/>
        </w:rPr>
        <w:t xml:space="preserve"> or modeled water surfaces</w:t>
      </w:r>
      <w:r w:rsidR="00F62FF3">
        <w:rPr>
          <w:rFonts w:asciiTheme="minorHAnsi" w:hAnsiTheme="minorHAnsi" w:cstheme="minorHAnsi"/>
        </w:rPr>
        <w:t xml:space="preserve">. EDO worked to improve </w:t>
      </w:r>
      <w:r w:rsidR="00704882">
        <w:rPr>
          <w:rFonts w:asciiTheme="minorHAnsi" w:hAnsiTheme="minorHAnsi" w:cstheme="minorHAnsi"/>
        </w:rPr>
        <w:t xml:space="preserve">methodology to fill gaps in bathymetry based on high resolution </w:t>
      </w:r>
      <w:r w:rsidR="00704882">
        <w:rPr>
          <w:rFonts w:asciiTheme="minorHAnsi" w:hAnsiTheme="minorHAnsi" w:cstheme="minorHAnsi"/>
        </w:rPr>
        <w:lastRenderedPageBreak/>
        <w:t>satellite imagery</w:t>
      </w:r>
      <w:r w:rsidR="00F62FF3">
        <w:rPr>
          <w:rFonts w:asciiTheme="minorHAnsi" w:hAnsiTheme="minorHAnsi" w:cstheme="minorHAnsi"/>
        </w:rPr>
        <w:t xml:space="preserve">. </w:t>
      </w:r>
      <w:r w:rsidR="00704882">
        <w:rPr>
          <w:rFonts w:asciiTheme="minorHAnsi" w:hAnsiTheme="minorHAnsi" w:cstheme="minorHAnsi"/>
        </w:rPr>
        <w:t>EDO p</w:t>
      </w:r>
      <w:r w:rsidR="00F62FF3">
        <w:rPr>
          <w:rFonts w:asciiTheme="minorHAnsi" w:hAnsiTheme="minorHAnsi" w:cstheme="minorHAnsi"/>
        </w:rPr>
        <w:t xml:space="preserve">rovided bathymetry back to HDR. </w:t>
      </w:r>
      <w:r w:rsidR="00704882">
        <w:rPr>
          <w:rFonts w:asciiTheme="minorHAnsi" w:hAnsiTheme="minorHAnsi" w:cstheme="minorHAnsi"/>
        </w:rPr>
        <w:t>HDR</w:t>
      </w:r>
      <w:r w:rsidR="00F62FF3">
        <w:rPr>
          <w:rFonts w:asciiTheme="minorHAnsi" w:hAnsiTheme="minorHAnsi" w:cstheme="minorHAnsi"/>
        </w:rPr>
        <w:t xml:space="preserve"> recalibrated the model. It calibrates well. Limitations:</w:t>
      </w:r>
      <w:r w:rsidR="00704882">
        <w:rPr>
          <w:rFonts w:asciiTheme="minorHAnsi" w:hAnsiTheme="minorHAnsi" w:cstheme="minorHAnsi"/>
        </w:rPr>
        <w:t xml:space="preserve"> There are s</w:t>
      </w:r>
      <w:r w:rsidR="00F62FF3">
        <w:rPr>
          <w:rFonts w:asciiTheme="minorHAnsi" w:hAnsiTheme="minorHAnsi" w:cstheme="minorHAnsi"/>
        </w:rPr>
        <w:t xml:space="preserve">till chunks </w:t>
      </w:r>
      <w:r w:rsidR="00704882">
        <w:rPr>
          <w:rFonts w:asciiTheme="minorHAnsi" w:hAnsiTheme="minorHAnsi" w:cstheme="minorHAnsi"/>
        </w:rPr>
        <w:t xml:space="preserve">of the model </w:t>
      </w:r>
      <w:r w:rsidR="00F62FF3">
        <w:rPr>
          <w:rFonts w:asciiTheme="minorHAnsi" w:hAnsiTheme="minorHAnsi" w:cstheme="minorHAnsi"/>
        </w:rPr>
        <w:t xml:space="preserve">with synthetic topography </w:t>
      </w:r>
      <w:r w:rsidR="00704882">
        <w:rPr>
          <w:rFonts w:asciiTheme="minorHAnsi" w:hAnsiTheme="minorHAnsi" w:cstheme="minorHAnsi"/>
        </w:rPr>
        <w:t xml:space="preserve">underneath that </w:t>
      </w:r>
      <w:r w:rsidR="00F62FF3">
        <w:rPr>
          <w:rFonts w:asciiTheme="minorHAnsi" w:hAnsiTheme="minorHAnsi" w:cstheme="minorHAnsi"/>
        </w:rPr>
        <w:t xml:space="preserve">makes looking at depth distributions less accurate – not a good representation of </w:t>
      </w:r>
      <w:r w:rsidR="00FA3075">
        <w:rPr>
          <w:rFonts w:asciiTheme="minorHAnsi" w:hAnsiTheme="minorHAnsi" w:cstheme="minorHAnsi"/>
        </w:rPr>
        <w:t>real-world</w:t>
      </w:r>
      <w:r w:rsidR="00704882">
        <w:rPr>
          <w:rFonts w:asciiTheme="minorHAnsi" w:hAnsiTheme="minorHAnsi" w:cstheme="minorHAnsi"/>
        </w:rPr>
        <w:t xml:space="preserve"> conditions at a given discharge. Farnsworth suggested as next steps to chop the model up into reaches with good LiDAR coverage versus poor LiDAR coverage (relies on synthetic topography)</w:t>
      </w:r>
      <w:r w:rsidR="00F62FF3">
        <w:rPr>
          <w:rFonts w:asciiTheme="minorHAnsi" w:hAnsiTheme="minorHAnsi" w:cstheme="minorHAnsi"/>
        </w:rPr>
        <w:t>.</w:t>
      </w:r>
      <w:r w:rsidR="00704882">
        <w:rPr>
          <w:rFonts w:asciiTheme="minorHAnsi" w:hAnsiTheme="minorHAnsi" w:cstheme="minorHAnsi"/>
        </w:rPr>
        <w:t xml:space="preserve"> </w:t>
      </w:r>
      <w:r w:rsidR="00F62FF3">
        <w:rPr>
          <w:rFonts w:asciiTheme="minorHAnsi" w:hAnsiTheme="minorHAnsi" w:cstheme="minorHAnsi"/>
        </w:rPr>
        <w:t>Reaches with a lot of synthetic topography need to have caveats</w:t>
      </w:r>
      <w:r w:rsidR="00704882">
        <w:rPr>
          <w:rFonts w:asciiTheme="minorHAnsi" w:hAnsiTheme="minorHAnsi" w:cstheme="minorHAnsi"/>
        </w:rPr>
        <w:t xml:space="preserve"> established for how to use model results.</w:t>
      </w:r>
      <w:r w:rsidR="00FA3075">
        <w:rPr>
          <w:rFonts w:asciiTheme="minorHAnsi" w:hAnsiTheme="minorHAnsi" w:cstheme="minorHAnsi"/>
        </w:rPr>
        <w:t xml:space="preserve"> EDO will w</w:t>
      </w:r>
      <w:r w:rsidR="00F62FF3">
        <w:rPr>
          <w:rFonts w:asciiTheme="minorHAnsi" w:hAnsiTheme="minorHAnsi" w:cstheme="minorHAnsi"/>
        </w:rPr>
        <w:t>ork with UNL on how they use the model in a way that reflects those caveats.</w:t>
      </w:r>
      <w:r w:rsidR="00FA3075">
        <w:rPr>
          <w:rFonts w:asciiTheme="minorHAnsi" w:hAnsiTheme="minorHAnsi" w:cstheme="minorHAnsi"/>
        </w:rPr>
        <w:t xml:space="preserve"> </w:t>
      </w:r>
      <w:r w:rsidR="00F62FF3">
        <w:rPr>
          <w:rFonts w:asciiTheme="minorHAnsi" w:hAnsiTheme="minorHAnsi" w:cstheme="minorHAnsi"/>
        </w:rPr>
        <w:t>Admiral at UNL is working on a project to improve the topography dataset</w:t>
      </w:r>
      <w:r w:rsidR="00704882">
        <w:rPr>
          <w:rFonts w:asciiTheme="minorHAnsi" w:hAnsiTheme="minorHAnsi" w:cstheme="minorHAnsi"/>
        </w:rPr>
        <w:t xml:space="preserve">. </w:t>
      </w:r>
      <w:r w:rsidR="00527BFE">
        <w:rPr>
          <w:rFonts w:asciiTheme="minorHAnsi" w:hAnsiTheme="minorHAnsi" w:cstheme="minorHAnsi"/>
        </w:rPr>
        <w:t>He has submitted a grant to d</w:t>
      </w:r>
      <w:r w:rsidR="00704882">
        <w:rPr>
          <w:rFonts w:asciiTheme="minorHAnsi" w:hAnsiTheme="minorHAnsi" w:cstheme="minorHAnsi"/>
        </w:rPr>
        <w:t>evelop a more structured way to fill in the gaps that integrates a hydraulic component and UAB data. I</w:t>
      </w:r>
      <w:r w:rsidR="00527BFE">
        <w:rPr>
          <w:rFonts w:asciiTheme="minorHAnsi" w:hAnsiTheme="minorHAnsi" w:cstheme="minorHAnsi"/>
        </w:rPr>
        <w:t>f funded, a year or so from now, it</w:t>
      </w:r>
      <w:r w:rsidR="00704882">
        <w:rPr>
          <w:rFonts w:asciiTheme="minorHAnsi" w:hAnsiTheme="minorHAnsi" w:cstheme="minorHAnsi"/>
        </w:rPr>
        <w:t xml:space="preserve"> might be a way to </w:t>
      </w:r>
      <w:r w:rsidR="00527BFE">
        <w:rPr>
          <w:rFonts w:asciiTheme="minorHAnsi" w:hAnsiTheme="minorHAnsi" w:cstheme="minorHAnsi"/>
        </w:rPr>
        <w:t>make</w:t>
      </w:r>
      <w:r w:rsidR="00F62FF3">
        <w:rPr>
          <w:rFonts w:asciiTheme="minorHAnsi" w:hAnsiTheme="minorHAnsi" w:cstheme="minorHAnsi"/>
        </w:rPr>
        <w:t xml:space="preserve"> sequential improvement</w:t>
      </w:r>
      <w:r w:rsidR="00527BFE">
        <w:rPr>
          <w:rFonts w:asciiTheme="minorHAnsi" w:hAnsiTheme="minorHAnsi" w:cstheme="minorHAnsi"/>
        </w:rPr>
        <w:t xml:space="preserve"> in the topography and </w:t>
      </w:r>
      <w:r w:rsidR="00F62FF3">
        <w:rPr>
          <w:rFonts w:asciiTheme="minorHAnsi" w:hAnsiTheme="minorHAnsi" w:cstheme="minorHAnsi"/>
        </w:rPr>
        <w:t>to improve modeling results.</w:t>
      </w:r>
      <w:r w:rsidR="00FA3075">
        <w:rPr>
          <w:rFonts w:asciiTheme="minorHAnsi" w:hAnsiTheme="minorHAnsi" w:cstheme="minorHAnsi"/>
        </w:rPr>
        <w:t xml:space="preserve"> </w:t>
      </w:r>
      <w:r w:rsidR="00527BFE">
        <w:rPr>
          <w:rFonts w:asciiTheme="minorHAnsi" w:hAnsiTheme="minorHAnsi" w:cstheme="minorHAnsi"/>
        </w:rPr>
        <w:t xml:space="preserve">Farnsworth said from a pallid perspective we need to evaluate whether we will have enough resolution with this model to see differences among reaches in habitat metrics as fish are transitioning or have confidence that the differences we are seeing are real or a function of model geometry (especially at low flows). May need to bring ISAC in to see if what we have is good enough or do we keep working on it. Henry </w:t>
      </w:r>
      <w:r w:rsidR="00FA3075">
        <w:rPr>
          <w:rFonts w:asciiTheme="minorHAnsi" w:hAnsiTheme="minorHAnsi" w:cstheme="minorHAnsi"/>
        </w:rPr>
        <w:t xml:space="preserve">emphasized that </w:t>
      </w:r>
      <w:r w:rsidR="00527BFE">
        <w:rPr>
          <w:rFonts w:asciiTheme="minorHAnsi" w:hAnsiTheme="minorHAnsi" w:cstheme="minorHAnsi"/>
        </w:rPr>
        <w:t xml:space="preserve">there will be more uncertainty at </w:t>
      </w:r>
      <w:r w:rsidR="00FA3075">
        <w:rPr>
          <w:rFonts w:asciiTheme="minorHAnsi" w:hAnsiTheme="minorHAnsi" w:cstheme="minorHAnsi"/>
        </w:rPr>
        <w:t xml:space="preserve">very </w:t>
      </w:r>
      <w:r w:rsidR="00527BFE">
        <w:rPr>
          <w:rFonts w:asciiTheme="minorHAnsi" w:hAnsiTheme="minorHAnsi" w:cstheme="minorHAnsi"/>
        </w:rPr>
        <w:t xml:space="preserve">low flows because </w:t>
      </w:r>
      <w:r w:rsidR="00FA3075">
        <w:rPr>
          <w:rFonts w:asciiTheme="minorHAnsi" w:hAnsiTheme="minorHAnsi" w:cstheme="minorHAnsi"/>
        </w:rPr>
        <w:t xml:space="preserve">under those conditions </w:t>
      </w:r>
      <w:r w:rsidR="00527BFE">
        <w:rPr>
          <w:rFonts w:asciiTheme="minorHAnsi" w:hAnsiTheme="minorHAnsi" w:cstheme="minorHAnsi"/>
        </w:rPr>
        <w:t xml:space="preserve">water will be confined to the deeper areas for which you have less information. </w:t>
      </w:r>
      <w:r w:rsidR="00FA3075">
        <w:rPr>
          <w:rFonts w:asciiTheme="minorHAnsi" w:hAnsiTheme="minorHAnsi" w:cstheme="minorHAnsi"/>
        </w:rPr>
        <w:t xml:space="preserve">Farnsworth said the </w:t>
      </w:r>
      <w:r w:rsidR="00527BFE">
        <w:rPr>
          <w:rFonts w:asciiTheme="minorHAnsi" w:hAnsiTheme="minorHAnsi" w:cstheme="minorHAnsi"/>
        </w:rPr>
        <w:t xml:space="preserve">EDO has </w:t>
      </w:r>
      <w:proofErr w:type="gramStart"/>
      <w:r w:rsidR="00527BFE">
        <w:rPr>
          <w:rFonts w:asciiTheme="minorHAnsi" w:hAnsiTheme="minorHAnsi" w:cstheme="minorHAnsi"/>
        </w:rPr>
        <w:t>the</w:t>
      </w:r>
      <w:proofErr w:type="gramEnd"/>
      <w:r w:rsidR="00527BFE">
        <w:rPr>
          <w:rFonts w:asciiTheme="minorHAnsi" w:hAnsiTheme="minorHAnsi" w:cstheme="minorHAnsi"/>
        </w:rPr>
        <w:t xml:space="preserve"> revised model and the report if anyone is interested. Mosier </w:t>
      </w:r>
      <w:r w:rsidR="006D5EB0">
        <w:rPr>
          <w:rFonts w:asciiTheme="minorHAnsi" w:hAnsiTheme="minorHAnsi" w:cstheme="minorHAnsi"/>
        </w:rPr>
        <w:t>asked if UNL collaborators are able to use this version of the model. Henry said</w:t>
      </w:r>
      <w:r w:rsidR="00FA3075" w:rsidRPr="00FA3075">
        <w:rPr>
          <w:rFonts w:asciiTheme="minorHAnsi" w:hAnsiTheme="minorHAnsi" w:cstheme="minorHAnsi"/>
        </w:rPr>
        <w:t xml:space="preserve"> </w:t>
      </w:r>
      <w:r w:rsidR="00FA3075">
        <w:rPr>
          <w:rFonts w:asciiTheme="minorHAnsi" w:hAnsiTheme="minorHAnsi" w:cstheme="minorHAnsi"/>
        </w:rPr>
        <w:t xml:space="preserve">current analyses on factors impacting immigration, emigration, and movement through different segments of the lower Platte do not currently integrate any variables from a hydrodynamic model. UNL has used discharge and variability in discharge from USGS gages at this point. </w:t>
      </w:r>
      <w:r w:rsidR="006D5EB0">
        <w:rPr>
          <w:rFonts w:asciiTheme="minorHAnsi" w:hAnsiTheme="minorHAnsi" w:cstheme="minorHAnsi"/>
        </w:rPr>
        <w:t xml:space="preserve"> </w:t>
      </w:r>
      <w:r w:rsidR="00FA3075">
        <w:rPr>
          <w:rFonts w:asciiTheme="minorHAnsi" w:hAnsiTheme="minorHAnsi" w:cstheme="minorHAnsi"/>
        </w:rPr>
        <w:t xml:space="preserve">However, </w:t>
      </w:r>
      <w:r w:rsidR="006D5EB0">
        <w:rPr>
          <w:rFonts w:asciiTheme="minorHAnsi" w:hAnsiTheme="minorHAnsi" w:cstheme="minorHAnsi"/>
        </w:rPr>
        <w:t xml:space="preserve">Ruoss’ PhD project </w:t>
      </w:r>
      <w:r w:rsidR="00FA3075">
        <w:rPr>
          <w:rFonts w:asciiTheme="minorHAnsi" w:hAnsiTheme="minorHAnsi" w:cstheme="minorHAnsi"/>
        </w:rPr>
        <w:t>has</w:t>
      </w:r>
      <w:r w:rsidR="006D5EB0">
        <w:rPr>
          <w:rFonts w:asciiTheme="minorHAnsi" w:hAnsiTheme="minorHAnsi" w:cstheme="minorHAnsi"/>
        </w:rPr>
        <w:t xml:space="preserve"> a chapter on how habitat availability and connectivity changes at different flows in the lower Platte River. That is where the model comes in for her work. </w:t>
      </w:r>
    </w:p>
    <w:p w14:paraId="0A1BFDF2" w14:textId="77777777" w:rsidR="00AB5CE8" w:rsidRDefault="00AB5CE8" w:rsidP="00AB5CE8">
      <w:pPr>
        <w:pStyle w:val="NoSpacing"/>
        <w:rPr>
          <w:rFonts w:asciiTheme="minorHAnsi" w:hAnsiTheme="minorHAnsi" w:cstheme="minorHAnsi"/>
        </w:rPr>
      </w:pPr>
    </w:p>
    <w:p w14:paraId="6EE9DD3E" w14:textId="6ADA630A" w:rsidR="00AB5CE8" w:rsidRDefault="00AB5CE8" w:rsidP="00AB5CE8">
      <w:pPr>
        <w:pStyle w:val="NoSpacing"/>
        <w:rPr>
          <w:rFonts w:asciiTheme="minorHAnsi" w:hAnsiTheme="minorHAnsi" w:cstheme="minorHAnsi"/>
          <w:color w:val="FF0000"/>
        </w:rPr>
      </w:pPr>
      <w:r w:rsidRPr="0097113A">
        <w:rPr>
          <w:rFonts w:asciiTheme="minorHAnsi" w:hAnsiTheme="minorHAnsi" w:cstheme="minorHAnsi"/>
          <w:color w:val="FF0000"/>
        </w:rPr>
        <w:t>EDO ACTION ITEM:</w:t>
      </w:r>
    </w:p>
    <w:p w14:paraId="0B94B5AA" w14:textId="77777777" w:rsidR="006D5EB0" w:rsidRDefault="006D5EB0" w:rsidP="00E77B6F">
      <w:pPr>
        <w:pStyle w:val="NoSpacing"/>
        <w:numPr>
          <w:ilvl w:val="0"/>
          <w:numId w:val="3"/>
        </w:numPr>
        <w:ind w:left="360"/>
        <w:rPr>
          <w:rFonts w:asciiTheme="minorHAnsi" w:hAnsiTheme="minorHAnsi" w:cstheme="minorHAnsi"/>
        </w:rPr>
      </w:pPr>
      <w:r>
        <w:rPr>
          <w:rFonts w:asciiTheme="minorHAnsi" w:hAnsiTheme="minorHAnsi" w:cstheme="minorHAnsi"/>
        </w:rPr>
        <w:t>Break model down into sections depending on amount of synthetic topography to set up some caveats for interpretation that are appropriate</w:t>
      </w:r>
    </w:p>
    <w:p w14:paraId="4FF39509" w14:textId="4D902735" w:rsidR="00AB5CE8" w:rsidRPr="00E77B6F" w:rsidRDefault="006D5EB0" w:rsidP="00E77B6F">
      <w:pPr>
        <w:pStyle w:val="NoSpacing"/>
        <w:numPr>
          <w:ilvl w:val="0"/>
          <w:numId w:val="3"/>
        </w:numPr>
        <w:ind w:left="360"/>
        <w:rPr>
          <w:rFonts w:asciiTheme="minorHAnsi" w:hAnsiTheme="minorHAnsi" w:cstheme="minorHAnsi"/>
        </w:rPr>
      </w:pPr>
      <w:r>
        <w:rPr>
          <w:rFonts w:asciiTheme="minorHAnsi" w:hAnsiTheme="minorHAnsi" w:cstheme="minorHAnsi"/>
        </w:rPr>
        <w:t xml:space="preserve">Have ISAC review model to provide feedback </w:t>
      </w:r>
    </w:p>
    <w:p w14:paraId="6B9F00C4" w14:textId="77777777" w:rsidR="00AB5CE8" w:rsidRDefault="00AB5CE8" w:rsidP="006A6FAC">
      <w:pPr>
        <w:pStyle w:val="NoSpacing"/>
        <w:rPr>
          <w:rFonts w:asciiTheme="minorHAnsi" w:hAnsiTheme="minorHAnsi" w:cstheme="minorHAnsi"/>
          <w:i/>
          <w:iCs/>
        </w:rPr>
      </w:pPr>
    </w:p>
    <w:p w14:paraId="29E90A6A" w14:textId="52A36906" w:rsidR="00247958" w:rsidRDefault="0041099D" w:rsidP="006A6FAC">
      <w:pPr>
        <w:pStyle w:val="NoSpacing"/>
        <w:rPr>
          <w:rFonts w:asciiTheme="minorHAnsi" w:hAnsiTheme="minorHAnsi" w:cstheme="minorHAnsi"/>
          <w:i/>
          <w:iCs/>
        </w:rPr>
      </w:pPr>
      <w:r>
        <w:rPr>
          <w:rFonts w:asciiTheme="minorHAnsi" w:hAnsiTheme="minorHAnsi" w:cstheme="minorHAnsi"/>
          <w:i/>
          <w:iCs/>
        </w:rPr>
        <w:t>WEST/ECOTOPE PUBLICATION OUTLINE</w:t>
      </w:r>
    </w:p>
    <w:p w14:paraId="561D0D15" w14:textId="13C88E09" w:rsidR="00174DF9" w:rsidRDefault="00410A62" w:rsidP="006A6FAC">
      <w:pPr>
        <w:pStyle w:val="NoSpacing"/>
        <w:rPr>
          <w:rFonts w:asciiTheme="minorHAnsi" w:hAnsiTheme="minorHAnsi" w:cstheme="minorHAnsi"/>
        </w:rPr>
      </w:pPr>
      <w:r>
        <w:rPr>
          <w:rFonts w:asciiTheme="minorHAnsi" w:hAnsiTheme="minorHAnsi" w:cstheme="minorHAnsi"/>
        </w:rPr>
        <w:t xml:space="preserve">Walters summarized where we left off with the TAC at the February TAC meeting which led to the publication outline put together by the EDO. </w:t>
      </w:r>
      <w:r w:rsidR="0041099D">
        <w:rPr>
          <w:rFonts w:asciiTheme="minorHAnsi" w:hAnsiTheme="minorHAnsi" w:cstheme="minorHAnsi"/>
        </w:rPr>
        <w:t xml:space="preserve">Henry provided an overview of the publication </w:t>
      </w:r>
      <w:r>
        <w:rPr>
          <w:rFonts w:asciiTheme="minorHAnsi" w:hAnsiTheme="minorHAnsi" w:cstheme="minorHAnsi"/>
        </w:rPr>
        <w:t xml:space="preserve">outline and its focus on the process the Program has undergone to better understand different science outcomes regarding whooping crane use of wet meadows on the central Platte River. </w:t>
      </w:r>
      <w:r w:rsidR="0041099D">
        <w:rPr>
          <w:rFonts w:asciiTheme="minorHAnsi" w:hAnsiTheme="minorHAnsi" w:cstheme="minorHAnsi"/>
        </w:rPr>
        <w:t>She asked for TAC</w:t>
      </w:r>
      <w:r>
        <w:rPr>
          <w:rFonts w:asciiTheme="minorHAnsi" w:hAnsiTheme="minorHAnsi" w:cstheme="minorHAnsi"/>
        </w:rPr>
        <w:t xml:space="preserve"> input on the publication and</w:t>
      </w:r>
      <w:r w:rsidR="0041099D">
        <w:rPr>
          <w:rFonts w:asciiTheme="minorHAnsi" w:hAnsiTheme="minorHAnsi" w:cstheme="minorHAnsi"/>
        </w:rPr>
        <w:t xml:space="preserve"> feedback on content, direction, </w:t>
      </w:r>
      <w:r>
        <w:rPr>
          <w:rFonts w:asciiTheme="minorHAnsi" w:hAnsiTheme="minorHAnsi" w:cstheme="minorHAnsi"/>
        </w:rPr>
        <w:t xml:space="preserve">and </w:t>
      </w:r>
      <w:r w:rsidR="0041099D">
        <w:rPr>
          <w:rFonts w:asciiTheme="minorHAnsi" w:hAnsiTheme="minorHAnsi" w:cstheme="minorHAnsi"/>
        </w:rPr>
        <w:t>target journals for publication to make the publication more valuable to the Program.</w:t>
      </w:r>
      <w:r w:rsidR="008B063B">
        <w:rPr>
          <w:rFonts w:asciiTheme="minorHAnsi" w:hAnsiTheme="minorHAnsi" w:cstheme="minorHAnsi"/>
        </w:rPr>
        <w:t xml:space="preserve"> Rabbe</w:t>
      </w:r>
      <w:r w:rsidR="00CA301F">
        <w:rPr>
          <w:rFonts w:asciiTheme="minorHAnsi" w:hAnsiTheme="minorHAnsi" w:cstheme="minorHAnsi"/>
        </w:rPr>
        <w:t xml:space="preserve"> said within the Program it is important to document the process, but was not sure a publication is the appropriate place to relay that type of information in a public setting. Publishing this goes back to FWS stating that publication is a way to push grey literature into the “best available scientific and commercial data” category. This pivots more to a policy paper. He is uncomfortable with that because policy changes. He envisions this publication as a science paper forming a piece of the best available science for consideration. Publishing the original WEST work and comparing it to </w:t>
      </w:r>
      <w:proofErr w:type="spellStart"/>
      <w:r w:rsidR="00CA301F">
        <w:rPr>
          <w:rFonts w:asciiTheme="minorHAnsi" w:hAnsiTheme="minorHAnsi" w:cstheme="minorHAnsi"/>
        </w:rPr>
        <w:t>Ecotope</w:t>
      </w:r>
      <w:proofErr w:type="spellEnd"/>
      <w:r w:rsidR="00CA301F">
        <w:rPr>
          <w:rFonts w:asciiTheme="minorHAnsi" w:hAnsiTheme="minorHAnsi" w:cstheme="minorHAnsi"/>
        </w:rPr>
        <w:t xml:space="preserve"> with results would form a piece of that puzzle for writing the Biological Opinion. Rabbe reiterated from his email that there was </w:t>
      </w:r>
      <w:proofErr w:type="gramStart"/>
      <w:r w:rsidR="00CA301F">
        <w:rPr>
          <w:rFonts w:asciiTheme="minorHAnsi" w:hAnsiTheme="minorHAnsi" w:cstheme="minorHAnsi"/>
        </w:rPr>
        <w:t>not</w:t>
      </w:r>
      <w:proofErr w:type="gramEnd"/>
      <w:r w:rsidR="00CA301F">
        <w:rPr>
          <w:rFonts w:asciiTheme="minorHAnsi" w:hAnsiTheme="minorHAnsi" w:cstheme="minorHAnsi"/>
        </w:rPr>
        <w:t xml:space="preserve"> collaboration by all </w:t>
      </w:r>
      <w:proofErr w:type="spellStart"/>
      <w:r w:rsidR="00CA301F">
        <w:rPr>
          <w:rFonts w:asciiTheme="minorHAnsi" w:hAnsiTheme="minorHAnsi" w:cstheme="minorHAnsi"/>
        </w:rPr>
        <w:t>Ecotope</w:t>
      </w:r>
      <w:proofErr w:type="spellEnd"/>
      <w:r w:rsidR="00CA301F">
        <w:rPr>
          <w:rFonts w:asciiTheme="minorHAnsi" w:hAnsiTheme="minorHAnsi" w:cstheme="minorHAnsi"/>
        </w:rPr>
        <w:t xml:space="preserve"> authors or equal contributions. Not going to get participation from everyone. </w:t>
      </w:r>
      <w:r w:rsidR="006A66EA">
        <w:rPr>
          <w:rFonts w:asciiTheme="minorHAnsi" w:hAnsiTheme="minorHAnsi" w:cstheme="minorHAnsi"/>
        </w:rPr>
        <w:t>He r</w:t>
      </w:r>
      <w:r w:rsidR="00CA301F">
        <w:rPr>
          <w:rFonts w:asciiTheme="minorHAnsi" w:hAnsiTheme="minorHAnsi" w:cstheme="minorHAnsi"/>
        </w:rPr>
        <w:t>ecommend</w:t>
      </w:r>
      <w:r w:rsidR="006A66EA">
        <w:rPr>
          <w:rFonts w:asciiTheme="minorHAnsi" w:hAnsiTheme="minorHAnsi" w:cstheme="minorHAnsi"/>
        </w:rPr>
        <w:t>s the</w:t>
      </w:r>
      <w:r w:rsidR="00CA301F">
        <w:rPr>
          <w:rFonts w:asciiTheme="minorHAnsi" w:hAnsiTheme="minorHAnsi" w:cstheme="minorHAnsi"/>
        </w:rPr>
        <w:t xml:space="preserve"> Program develop this from a research </w:t>
      </w:r>
      <w:r w:rsidR="006A66EA">
        <w:rPr>
          <w:rFonts w:asciiTheme="minorHAnsi" w:hAnsiTheme="minorHAnsi" w:cstheme="minorHAnsi"/>
        </w:rPr>
        <w:t xml:space="preserve">perspective to follow original intent when TAC supported for publication. </w:t>
      </w:r>
      <w:r w:rsidR="008B063B">
        <w:rPr>
          <w:rFonts w:asciiTheme="minorHAnsi" w:hAnsiTheme="minorHAnsi" w:cstheme="minorHAnsi"/>
        </w:rPr>
        <w:t xml:space="preserve">Kanz suggested </w:t>
      </w:r>
      <w:r w:rsidR="006A66EA">
        <w:rPr>
          <w:rFonts w:asciiTheme="minorHAnsi" w:hAnsiTheme="minorHAnsi" w:cstheme="minorHAnsi"/>
        </w:rPr>
        <w:t xml:space="preserve">dividing this publication outline into multiple publications to cover the broad array of topics. </w:t>
      </w:r>
      <w:r w:rsidR="006A66EA">
        <w:rPr>
          <w:rFonts w:asciiTheme="minorHAnsi" w:hAnsiTheme="minorHAnsi" w:cstheme="minorHAnsi"/>
        </w:rPr>
        <w:lastRenderedPageBreak/>
        <w:t xml:space="preserve">It might be easier to get published that way. Kanz asked why not publishing WEST on its own, and why not taking </w:t>
      </w:r>
      <w:r w:rsidR="00865124">
        <w:rPr>
          <w:rFonts w:asciiTheme="minorHAnsi" w:hAnsiTheme="minorHAnsi" w:cstheme="minorHAnsi"/>
        </w:rPr>
        <w:t xml:space="preserve">the </w:t>
      </w:r>
      <w:r w:rsidR="006A66EA">
        <w:rPr>
          <w:rFonts w:asciiTheme="minorHAnsi" w:hAnsiTheme="minorHAnsi" w:cstheme="minorHAnsi"/>
        </w:rPr>
        <w:t>more traditional channel of a research publication. Henry said she considered why the TAC and GC recommended we do this and why the Program does science which is to inform decision making on policy and management. She wanted to put the pieces together; to set up the issue of non-aligned science results, illustrate the unique process the Program underwent to understand it, and to demonstrate what we did with it.</w:t>
      </w:r>
      <w:r w:rsidR="00CB393B">
        <w:rPr>
          <w:rFonts w:asciiTheme="minorHAnsi" w:hAnsiTheme="minorHAnsi" w:cstheme="minorHAnsi"/>
        </w:rPr>
        <w:t xml:space="preserve"> She thinks putting the pieces together is more valuable than non-linked pieces. Kanz suggested we construct the pieces first, then put them together. Henry said she favors one synthesis document rather than multiple where the reader has to look around across multiple publications to put the pieces together. Rabbe said Program is unique in the diversity of stakeholders, so even when policies are changed there may not be 100% agreement across the board because tradeoffs are involved. </w:t>
      </w:r>
      <w:r w:rsidR="00865124">
        <w:rPr>
          <w:rFonts w:asciiTheme="minorHAnsi" w:hAnsiTheme="minorHAnsi" w:cstheme="minorHAnsi"/>
        </w:rPr>
        <w:t>It is</w:t>
      </w:r>
      <w:r w:rsidR="00CB393B">
        <w:rPr>
          <w:rFonts w:asciiTheme="minorHAnsi" w:hAnsiTheme="minorHAnsi" w:cstheme="minorHAnsi"/>
        </w:rPr>
        <w:t xml:space="preserve"> fine to document those decisions internally, but </w:t>
      </w:r>
      <w:r w:rsidR="00865124">
        <w:rPr>
          <w:rFonts w:asciiTheme="minorHAnsi" w:hAnsiTheme="minorHAnsi" w:cstheme="minorHAnsi"/>
        </w:rPr>
        <w:t xml:space="preserve">a </w:t>
      </w:r>
      <w:r w:rsidR="00CB393B">
        <w:rPr>
          <w:rFonts w:asciiTheme="minorHAnsi" w:hAnsiTheme="minorHAnsi" w:cstheme="minorHAnsi"/>
        </w:rPr>
        <w:t xml:space="preserve">whole different realm to do so publicly. Scheel asked for more clarity </w:t>
      </w:r>
      <w:r w:rsidR="005C03DE">
        <w:rPr>
          <w:rFonts w:asciiTheme="minorHAnsi" w:hAnsiTheme="minorHAnsi" w:cstheme="minorHAnsi"/>
        </w:rPr>
        <w:t xml:space="preserve">from Rabbe on the </w:t>
      </w:r>
      <w:r w:rsidR="00CB393B">
        <w:rPr>
          <w:rFonts w:asciiTheme="minorHAnsi" w:hAnsiTheme="minorHAnsi" w:cstheme="minorHAnsi"/>
        </w:rPr>
        <w:t xml:space="preserve">problem with publishing policy that has been agreed upon. To her it documents the </w:t>
      </w:r>
      <w:r w:rsidR="00435F94">
        <w:rPr>
          <w:rFonts w:asciiTheme="minorHAnsi" w:hAnsiTheme="minorHAnsi" w:cstheme="minorHAnsi"/>
        </w:rPr>
        <w:t>process but</w:t>
      </w:r>
      <w:r w:rsidR="00CB393B">
        <w:rPr>
          <w:rFonts w:asciiTheme="minorHAnsi" w:hAnsiTheme="minorHAnsi" w:cstheme="minorHAnsi"/>
        </w:rPr>
        <w:t xml:space="preserve"> does not tie everyone to those outcomes forever</w:t>
      </w:r>
      <w:r w:rsidR="005C03DE">
        <w:rPr>
          <w:rFonts w:asciiTheme="minorHAnsi" w:hAnsiTheme="minorHAnsi" w:cstheme="minorHAnsi"/>
        </w:rPr>
        <w:t>,</w:t>
      </w:r>
      <w:r w:rsidR="00CB393B">
        <w:rPr>
          <w:rFonts w:asciiTheme="minorHAnsi" w:hAnsiTheme="minorHAnsi" w:cstheme="minorHAnsi"/>
        </w:rPr>
        <w:t xml:space="preserve"> as science and research change. Rabbe said </w:t>
      </w:r>
      <w:r w:rsidR="005C03DE">
        <w:rPr>
          <w:rFonts w:asciiTheme="minorHAnsi" w:hAnsiTheme="minorHAnsi" w:cstheme="minorHAnsi"/>
        </w:rPr>
        <w:t xml:space="preserve">the </w:t>
      </w:r>
      <w:r w:rsidR="00CB393B">
        <w:rPr>
          <w:rFonts w:asciiTheme="minorHAnsi" w:hAnsiTheme="minorHAnsi" w:cstheme="minorHAnsi"/>
        </w:rPr>
        <w:t xml:space="preserve">originally </w:t>
      </w:r>
      <w:proofErr w:type="gramStart"/>
      <w:r w:rsidR="00CB393B">
        <w:rPr>
          <w:rFonts w:asciiTheme="minorHAnsi" w:hAnsiTheme="minorHAnsi" w:cstheme="minorHAnsi"/>
        </w:rPr>
        <w:t xml:space="preserve">agreed </w:t>
      </w:r>
      <w:r w:rsidR="005C03DE">
        <w:rPr>
          <w:rFonts w:asciiTheme="minorHAnsi" w:hAnsiTheme="minorHAnsi" w:cstheme="minorHAnsi"/>
        </w:rPr>
        <w:t>upon</w:t>
      </w:r>
      <w:proofErr w:type="gramEnd"/>
      <w:r w:rsidR="00CB393B">
        <w:rPr>
          <w:rFonts w:asciiTheme="minorHAnsi" w:hAnsiTheme="minorHAnsi" w:cstheme="minorHAnsi"/>
        </w:rPr>
        <w:t xml:space="preserve"> purpose for this was to contribute to best available science. Never has the Service pushed for resources and dollars </w:t>
      </w:r>
      <w:r w:rsidR="005C03DE">
        <w:rPr>
          <w:rFonts w:asciiTheme="minorHAnsi" w:hAnsiTheme="minorHAnsi" w:cstheme="minorHAnsi"/>
        </w:rPr>
        <w:t xml:space="preserve">to </w:t>
      </w:r>
      <w:r w:rsidR="00CB393B">
        <w:rPr>
          <w:rFonts w:asciiTheme="minorHAnsi" w:hAnsiTheme="minorHAnsi" w:cstheme="minorHAnsi"/>
        </w:rPr>
        <w:t>be spent to publish policy.</w:t>
      </w:r>
      <w:r w:rsidR="00FF4397">
        <w:rPr>
          <w:rFonts w:asciiTheme="minorHAnsi" w:hAnsiTheme="minorHAnsi" w:cstheme="minorHAnsi"/>
        </w:rPr>
        <w:t xml:space="preserve"> This implicates all </w:t>
      </w:r>
      <w:proofErr w:type="spellStart"/>
      <w:r w:rsidR="00FF4397">
        <w:rPr>
          <w:rFonts w:asciiTheme="minorHAnsi" w:hAnsiTheme="minorHAnsi" w:cstheme="minorHAnsi"/>
        </w:rPr>
        <w:t>Ecotope</w:t>
      </w:r>
      <w:proofErr w:type="spellEnd"/>
      <w:r w:rsidR="00FF4397">
        <w:rPr>
          <w:rFonts w:asciiTheme="minorHAnsi" w:hAnsiTheme="minorHAnsi" w:cstheme="minorHAnsi"/>
        </w:rPr>
        <w:t xml:space="preserve"> authors in a way the Program should be sensitive to</w:t>
      </w:r>
      <w:r w:rsidR="005C03DE">
        <w:rPr>
          <w:rFonts w:asciiTheme="minorHAnsi" w:hAnsiTheme="minorHAnsi" w:cstheme="minorHAnsi"/>
        </w:rPr>
        <w:t>,</w:t>
      </w:r>
      <w:r w:rsidR="00FF4397">
        <w:rPr>
          <w:rFonts w:asciiTheme="minorHAnsi" w:hAnsiTheme="minorHAnsi" w:cstheme="minorHAnsi"/>
        </w:rPr>
        <w:t xml:space="preserve"> though some were not involved. Scheel asked how it was decided who was involved. Rabbe </w:t>
      </w:r>
      <w:r w:rsidR="00FF4397" w:rsidRPr="003F1B3E">
        <w:rPr>
          <w:rFonts w:asciiTheme="minorHAnsi" w:hAnsiTheme="minorHAnsi" w:cstheme="minorHAnsi"/>
        </w:rPr>
        <w:t xml:space="preserve">asked if EDO reached out to all co-authors. Henry said it was left to Baasch as primary author to invite his coauthors. Rabbe said he is unaware how Baasch handled </w:t>
      </w:r>
      <w:r w:rsidR="005C03DE" w:rsidRPr="003F1B3E">
        <w:rPr>
          <w:rFonts w:asciiTheme="minorHAnsi" w:hAnsiTheme="minorHAnsi" w:cstheme="minorHAnsi"/>
        </w:rPr>
        <w:t>that but</w:t>
      </w:r>
      <w:r w:rsidR="002D1400" w:rsidRPr="003F1B3E">
        <w:rPr>
          <w:rFonts w:asciiTheme="minorHAnsi" w:hAnsiTheme="minorHAnsi" w:cstheme="minorHAnsi"/>
        </w:rPr>
        <w:t xml:space="preserve"> doesn’t think Jorgensen was ever contacted. </w:t>
      </w:r>
      <w:r w:rsidR="005C03DE" w:rsidRPr="003F1B3E">
        <w:rPr>
          <w:rFonts w:asciiTheme="minorHAnsi" w:hAnsiTheme="minorHAnsi" w:cstheme="minorHAnsi"/>
        </w:rPr>
        <w:t xml:space="preserve">Rabbe said </w:t>
      </w:r>
      <w:r w:rsidR="002D1400" w:rsidRPr="003F1B3E">
        <w:rPr>
          <w:rFonts w:asciiTheme="minorHAnsi" w:hAnsiTheme="minorHAnsi" w:cstheme="minorHAnsi"/>
        </w:rPr>
        <w:t xml:space="preserve">Caven participated in the first meeting and made suggestions for a broader approach that was turned down because </w:t>
      </w:r>
      <w:proofErr w:type="gramStart"/>
      <w:r w:rsidR="002D1400" w:rsidRPr="003F1B3E">
        <w:rPr>
          <w:rFonts w:asciiTheme="minorHAnsi" w:hAnsiTheme="minorHAnsi" w:cstheme="minorHAnsi"/>
        </w:rPr>
        <w:t>not of</w:t>
      </w:r>
      <w:proofErr w:type="gramEnd"/>
      <w:r w:rsidR="002D1400" w:rsidRPr="003F1B3E">
        <w:rPr>
          <w:rFonts w:asciiTheme="minorHAnsi" w:hAnsiTheme="minorHAnsi" w:cstheme="minorHAnsi"/>
        </w:rPr>
        <w:t xml:space="preserve"> interest </w:t>
      </w:r>
      <w:proofErr w:type="gramStart"/>
      <w:r w:rsidR="002D1400" w:rsidRPr="003F1B3E">
        <w:rPr>
          <w:rFonts w:asciiTheme="minorHAnsi" w:hAnsiTheme="minorHAnsi" w:cstheme="minorHAnsi"/>
        </w:rPr>
        <w:t>to</w:t>
      </w:r>
      <w:proofErr w:type="gramEnd"/>
      <w:r w:rsidR="002D1400" w:rsidRPr="003F1B3E">
        <w:rPr>
          <w:rFonts w:asciiTheme="minorHAnsi" w:hAnsiTheme="minorHAnsi" w:cstheme="minorHAnsi"/>
        </w:rPr>
        <w:t xml:space="preserve"> the Program, thus did not participate further. Rabbe deferred to Baasch on a lot, having a better modeling background, so Baasch took the lead. Henry mentioned different phases of this that involved TAC, GC, ISAC, and culminated in a collaboratively written GC policy recommendation, stating the intent has always been collaborative. Rabbe said he sees the sharing of the data and the methods so the Program could move forward as collaborative, and agrees it merits publication. The publication should also pull in findings from existing literature like Baasch et al. 2019. Scheel summarized stating she hears Rabbe is uncomfortable with the “Agreed upon conclusions” and asked if Rabbe was uncomfortable with the Management Implications that came out of the GC policy memo? Rabbe mentioned the Remaining Uncertainties </w:t>
      </w:r>
      <w:r w:rsidR="005C03DE" w:rsidRPr="003F1B3E">
        <w:rPr>
          <w:rFonts w:asciiTheme="minorHAnsi" w:hAnsiTheme="minorHAnsi" w:cstheme="minorHAnsi"/>
        </w:rPr>
        <w:t xml:space="preserve">(in Supplemental Information of the publication outline) </w:t>
      </w:r>
      <w:r w:rsidR="002D1400" w:rsidRPr="003F1B3E">
        <w:rPr>
          <w:rFonts w:asciiTheme="minorHAnsi" w:hAnsiTheme="minorHAnsi" w:cstheme="minorHAnsi"/>
        </w:rPr>
        <w:t xml:space="preserve">and </w:t>
      </w:r>
      <w:r w:rsidR="005C03DE" w:rsidRPr="003F1B3E">
        <w:rPr>
          <w:rFonts w:asciiTheme="minorHAnsi" w:hAnsiTheme="minorHAnsi" w:cstheme="minorHAnsi"/>
        </w:rPr>
        <w:t xml:space="preserve">said </w:t>
      </w:r>
      <w:r w:rsidR="002D1400" w:rsidRPr="003F1B3E">
        <w:rPr>
          <w:rFonts w:asciiTheme="minorHAnsi" w:hAnsiTheme="minorHAnsi" w:cstheme="minorHAnsi"/>
        </w:rPr>
        <w:t>he doesn’t want to go down the rabbit hole again about agreeing on science.</w:t>
      </w:r>
      <w:r w:rsidR="00BA0945" w:rsidRPr="003F1B3E">
        <w:rPr>
          <w:rFonts w:asciiTheme="minorHAnsi" w:hAnsiTheme="minorHAnsi" w:cstheme="minorHAnsi"/>
        </w:rPr>
        <w:t xml:space="preserve"> Rabbe has no problem with comparing methods and results for publication. Hegg asked how common this collaborative approach is for resolving science disagreement? Farnsworth said this is more common in social science but not common in natural sciences. Farnsworth said there are a couple parts to this</w:t>
      </w:r>
      <w:r w:rsidR="005C03DE" w:rsidRPr="003F1B3E">
        <w:rPr>
          <w:rFonts w:asciiTheme="minorHAnsi" w:hAnsiTheme="minorHAnsi" w:cstheme="minorHAnsi"/>
        </w:rPr>
        <w:t xml:space="preserve"> that he is hearing</w:t>
      </w:r>
      <w:r w:rsidR="00BA0945" w:rsidRPr="003F1B3E">
        <w:rPr>
          <w:rFonts w:asciiTheme="minorHAnsi" w:hAnsiTheme="minorHAnsi" w:cstheme="minorHAnsi"/>
        </w:rPr>
        <w:t xml:space="preserve">.  1) There is discomfort with talking about the policy the GC adopted because there is </w:t>
      </w:r>
      <w:proofErr w:type="gramStart"/>
      <w:r w:rsidR="00BA0945" w:rsidRPr="003F1B3E">
        <w:rPr>
          <w:rFonts w:asciiTheme="minorHAnsi" w:hAnsiTheme="minorHAnsi" w:cstheme="minorHAnsi"/>
        </w:rPr>
        <w:t>not</w:t>
      </w:r>
      <w:proofErr w:type="gramEnd"/>
      <w:r w:rsidR="00BA0945" w:rsidRPr="003F1B3E">
        <w:rPr>
          <w:rFonts w:asciiTheme="minorHAnsi" w:hAnsiTheme="minorHAnsi" w:cstheme="minorHAnsi"/>
        </w:rPr>
        <w:t xml:space="preserve"> consensus on that policy, so some folks may not want that policy in the literature. This is a GC issue to deal with if not agreement. 2) Criticism of EDO for not being collaborative or encouraging external science. This </w:t>
      </w:r>
      <w:r w:rsidR="005C03DE" w:rsidRPr="003F1B3E">
        <w:rPr>
          <w:rFonts w:asciiTheme="minorHAnsi" w:hAnsiTheme="minorHAnsi" w:cstheme="minorHAnsi"/>
        </w:rPr>
        <w:t>process is</w:t>
      </w:r>
      <w:r w:rsidR="00BA0945" w:rsidRPr="003F1B3E">
        <w:rPr>
          <w:rFonts w:asciiTheme="minorHAnsi" w:hAnsiTheme="minorHAnsi" w:cstheme="minorHAnsi"/>
        </w:rPr>
        <w:t xml:space="preserve"> an example to the contrary that has worked to move Program forward</w:t>
      </w:r>
      <w:r w:rsidR="00435F94" w:rsidRPr="003F1B3E">
        <w:rPr>
          <w:rFonts w:asciiTheme="minorHAnsi" w:hAnsiTheme="minorHAnsi" w:cstheme="minorHAnsi"/>
        </w:rPr>
        <w:t xml:space="preserve">. If this is also not collaborative, what do we do </w:t>
      </w:r>
      <w:proofErr w:type="gramStart"/>
      <w:r w:rsidR="00435F94" w:rsidRPr="003F1B3E">
        <w:rPr>
          <w:rFonts w:asciiTheme="minorHAnsi" w:hAnsiTheme="minorHAnsi" w:cstheme="minorHAnsi"/>
        </w:rPr>
        <w:t>moving</w:t>
      </w:r>
      <w:proofErr w:type="gramEnd"/>
      <w:r w:rsidR="00435F94" w:rsidRPr="003F1B3E">
        <w:rPr>
          <w:rFonts w:asciiTheme="minorHAnsi" w:hAnsiTheme="minorHAnsi" w:cstheme="minorHAnsi"/>
        </w:rPr>
        <w:t xml:space="preserve"> forward? Kanz said </w:t>
      </w:r>
      <w:r w:rsidR="00BA4500" w:rsidRPr="003F1B3E">
        <w:rPr>
          <w:rFonts w:asciiTheme="minorHAnsi" w:hAnsiTheme="minorHAnsi" w:cstheme="minorHAnsi"/>
        </w:rPr>
        <w:t xml:space="preserve">he thinks there is a way </w:t>
      </w:r>
      <w:r w:rsidR="00435F94" w:rsidRPr="003F1B3E">
        <w:rPr>
          <w:rFonts w:asciiTheme="minorHAnsi" w:hAnsiTheme="minorHAnsi" w:cstheme="minorHAnsi"/>
        </w:rPr>
        <w:t>forward</w:t>
      </w:r>
      <w:r w:rsidR="008F2A58" w:rsidRPr="003F1B3E">
        <w:rPr>
          <w:rFonts w:asciiTheme="minorHAnsi" w:hAnsiTheme="minorHAnsi" w:cstheme="minorHAnsi"/>
        </w:rPr>
        <w:t xml:space="preserve"> </w:t>
      </w:r>
      <w:r w:rsidR="001752B3" w:rsidRPr="003F1B3E">
        <w:rPr>
          <w:rFonts w:asciiTheme="minorHAnsi" w:hAnsiTheme="minorHAnsi" w:cstheme="minorHAnsi"/>
        </w:rPr>
        <w:t xml:space="preserve">to </w:t>
      </w:r>
      <w:r w:rsidR="00435F94" w:rsidRPr="003F1B3E">
        <w:rPr>
          <w:rFonts w:asciiTheme="minorHAnsi" w:hAnsiTheme="minorHAnsi" w:cstheme="minorHAnsi"/>
        </w:rPr>
        <w:t xml:space="preserve">collaboratively collect and analyze data </w:t>
      </w:r>
      <w:r w:rsidR="001752B3" w:rsidRPr="003F1B3E">
        <w:rPr>
          <w:rFonts w:asciiTheme="minorHAnsi" w:hAnsiTheme="minorHAnsi" w:cstheme="minorHAnsi"/>
        </w:rPr>
        <w:t>from the start</w:t>
      </w:r>
      <w:r w:rsidR="00BA4500" w:rsidRPr="003F1B3E">
        <w:rPr>
          <w:rFonts w:asciiTheme="minorHAnsi" w:hAnsiTheme="minorHAnsi" w:cstheme="minorHAnsi"/>
        </w:rPr>
        <w:t xml:space="preserve"> </w:t>
      </w:r>
      <w:r w:rsidR="00BF0EB8" w:rsidRPr="003F1B3E">
        <w:rPr>
          <w:rFonts w:asciiTheme="minorHAnsi" w:hAnsiTheme="minorHAnsi" w:cstheme="minorHAnsi"/>
        </w:rPr>
        <w:t xml:space="preserve">similar to what Caven suggested </w:t>
      </w:r>
      <w:r w:rsidR="00BA4500" w:rsidRPr="003F1B3E">
        <w:rPr>
          <w:rFonts w:asciiTheme="minorHAnsi" w:hAnsiTheme="minorHAnsi" w:cstheme="minorHAnsi"/>
        </w:rPr>
        <w:t>as a way to move forward to consensus.</w:t>
      </w:r>
      <w:r w:rsidR="001752B3" w:rsidRPr="003F1B3E">
        <w:rPr>
          <w:rFonts w:asciiTheme="minorHAnsi" w:hAnsiTheme="minorHAnsi" w:cstheme="minorHAnsi"/>
        </w:rPr>
        <w:t xml:space="preserve"> Kanz asked about the wet meadow hydrology publication. Henry clarified that </w:t>
      </w:r>
      <w:r w:rsidR="005C03DE" w:rsidRPr="003F1B3E">
        <w:rPr>
          <w:rFonts w:asciiTheme="minorHAnsi" w:hAnsiTheme="minorHAnsi" w:cstheme="minorHAnsi"/>
        </w:rPr>
        <w:t xml:space="preserve">the Wet Meadow Hydrology Study </w:t>
      </w:r>
      <w:r w:rsidR="001752B3" w:rsidRPr="003F1B3E">
        <w:rPr>
          <w:rFonts w:asciiTheme="minorHAnsi" w:hAnsiTheme="minorHAnsi" w:cstheme="minorHAnsi"/>
        </w:rPr>
        <w:t>would be a second publication separate from the outline proposed here</w:t>
      </w:r>
      <w:r w:rsidR="005C03DE" w:rsidRPr="003F1B3E">
        <w:rPr>
          <w:rFonts w:asciiTheme="minorHAnsi" w:hAnsiTheme="minorHAnsi" w:cstheme="minorHAnsi"/>
        </w:rPr>
        <w:t xml:space="preserve"> as part of a two-part publication strategy reviewed at the February TAC</w:t>
      </w:r>
      <w:r w:rsidR="001752B3" w:rsidRPr="003F1B3E">
        <w:rPr>
          <w:rFonts w:asciiTheme="minorHAnsi" w:hAnsiTheme="minorHAnsi" w:cstheme="minorHAnsi"/>
        </w:rPr>
        <w:t>. Rabbe</w:t>
      </w:r>
      <w:r w:rsidR="001752B3">
        <w:rPr>
          <w:rFonts w:asciiTheme="minorHAnsi" w:hAnsiTheme="minorHAnsi" w:cstheme="minorHAnsi"/>
        </w:rPr>
        <w:t xml:space="preserve"> said TAC and GC have agreed to shift management practices and publication as a science paper supports that. </w:t>
      </w:r>
      <w:r w:rsidR="005C03DE">
        <w:rPr>
          <w:rFonts w:asciiTheme="minorHAnsi" w:hAnsiTheme="minorHAnsi" w:cstheme="minorHAnsi"/>
        </w:rPr>
        <w:t>He asked w</w:t>
      </w:r>
      <w:r w:rsidR="001752B3">
        <w:rPr>
          <w:rFonts w:asciiTheme="minorHAnsi" w:hAnsiTheme="minorHAnsi" w:cstheme="minorHAnsi"/>
        </w:rPr>
        <w:t xml:space="preserve">hy </w:t>
      </w:r>
      <w:r w:rsidR="005C03DE">
        <w:rPr>
          <w:rFonts w:asciiTheme="minorHAnsi" w:hAnsiTheme="minorHAnsi" w:cstheme="minorHAnsi"/>
        </w:rPr>
        <w:t xml:space="preserve">the EDO is </w:t>
      </w:r>
      <w:r w:rsidR="001752B3">
        <w:rPr>
          <w:rFonts w:asciiTheme="minorHAnsi" w:hAnsiTheme="minorHAnsi" w:cstheme="minorHAnsi"/>
        </w:rPr>
        <w:t xml:space="preserve">opposed to publishing in this manner to backfill with the analysis that was done? Farnsworth said most Program publications have a management section. His assumption is that it is to the Program’s benefit to place our science into the context of the management decisions we make </w:t>
      </w:r>
      <w:r w:rsidR="001752B3">
        <w:rPr>
          <w:rFonts w:asciiTheme="minorHAnsi" w:hAnsiTheme="minorHAnsi" w:cstheme="minorHAnsi"/>
        </w:rPr>
        <w:lastRenderedPageBreak/>
        <w:t xml:space="preserve">to create a record </w:t>
      </w:r>
      <w:r w:rsidR="00A85530">
        <w:rPr>
          <w:rFonts w:asciiTheme="minorHAnsi" w:hAnsiTheme="minorHAnsi" w:cstheme="minorHAnsi"/>
        </w:rPr>
        <w:t xml:space="preserve">that the things the GC does are based on science to cover the Program as we move into a Second Increment. Trying to bring all the threads together on what we are doing and the decisions we make. </w:t>
      </w:r>
      <w:r w:rsidR="005C03DE">
        <w:rPr>
          <w:rFonts w:asciiTheme="minorHAnsi" w:hAnsiTheme="minorHAnsi" w:cstheme="minorHAnsi"/>
        </w:rPr>
        <w:t>Farnsworth asked w</w:t>
      </w:r>
      <w:r w:rsidR="00A85530">
        <w:rPr>
          <w:rFonts w:asciiTheme="minorHAnsi" w:hAnsiTheme="minorHAnsi" w:cstheme="minorHAnsi"/>
        </w:rPr>
        <w:t xml:space="preserve">hat is the risk of not doing that? Rabbe thinks its cleaner to separate the two so do not have to republish because we changed </w:t>
      </w:r>
      <w:proofErr w:type="gramStart"/>
      <w:r w:rsidR="00A85530">
        <w:rPr>
          <w:rFonts w:asciiTheme="minorHAnsi" w:hAnsiTheme="minorHAnsi" w:cstheme="minorHAnsi"/>
        </w:rPr>
        <w:t>a policy</w:t>
      </w:r>
      <w:proofErr w:type="gramEnd"/>
      <w:r w:rsidR="00A85530">
        <w:rPr>
          <w:rFonts w:asciiTheme="minorHAnsi" w:hAnsiTheme="minorHAnsi" w:cstheme="minorHAnsi"/>
        </w:rPr>
        <w:t xml:space="preserve">. Farnsworth and Smith expressed the utility to other Programs of a published example of using science to make changes to management. Most Programs do the </w:t>
      </w:r>
      <w:r w:rsidR="005C03DE">
        <w:rPr>
          <w:rFonts w:asciiTheme="minorHAnsi" w:hAnsiTheme="minorHAnsi" w:cstheme="minorHAnsi"/>
        </w:rPr>
        <w:t>science,</w:t>
      </w:r>
      <w:r w:rsidR="00A85530">
        <w:rPr>
          <w:rFonts w:asciiTheme="minorHAnsi" w:hAnsiTheme="minorHAnsi" w:cstheme="minorHAnsi"/>
        </w:rPr>
        <w:t xml:space="preserve"> but the pile never gets utilized. Farmsworth said the compelling parts of the story are to work collaboratively instead of against each other to figure out why two studies came to different results and what you do with it. Alternative is a response type article. Henry said that is the fo</w:t>
      </w:r>
      <w:r w:rsidR="00A85530" w:rsidRPr="003F1B3E">
        <w:rPr>
          <w:rFonts w:asciiTheme="minorHAnsi" w:hAnsiTheme="minorHAnsi" w:cstheme="minorHAnsi"/>
        </w:rPr>
        <w:t xml:space="preserve">rmat we were trying to avoid. Rabbe said without 100% buy in it puts you in a weird place. </w:t>
      </w:r>
      <w:r w:rsidR="006531A8" w:rsidRPr="003F1B3E">
        <w:rPr>
          <w:rFonts w:asciiTheme="minorHAnsi" w:hAnsiTheme="minorHAnsi" w:cstheme="minorHAnsi"/>
        </w:rPr>
        <w:t>Farnsworth asked what the rational</w:t>
      </w:r>
      <w:r w:rsidR="005C03DE" w:rsidRPr="003F1B3E">
        <w:rPr>
          <w:rFonts w:asciiTheme="minorHAnsi" w:hAnsiTheme="minorHAnsi" w:cstheme="minorHAnsi"/>
        </w:rPr>
        <w:t>e</w:t>
      </w:r>
      <w:r w:rsidR="006531A8" w:rsidRPr="003F1B3E">
        <w:rPr>
          <w:rFonts w:asciiTheme="minorHAnsi" w:hAnsiTheme="minorHAnsi" w:cstheme="minorHAnsi"/>
        </w:rPr>
        <w:t xml:space="preserve"> is from </w:t>
      </w:r>
      <w:proofErr w:type="spellStart"/>
      <w:r w:rsidR="006531A8" w:rsidRPr="003F1B3E">
        <w:rPr>
          <w:rFonts w:asciiTheme="minorHAnsi" w:hAnsiTheme="minorHAnsi" w:cstheme="minorHAnsi"/>
        </w:rPr>
        <w:t>Ecotope</w:t>
      </w:r>
      <w:proofErr w:type="spellEnd"/>
      <w:r w:rsidR="006531A8" w:rsidRPr="003F1B3E">
        <w:rPr>
          <w:rFonts w:asciiTheme="minorHAnsi" w:hAnsiTheme="minorHAnsi" w:cstheme="minorHAnsi"/>
        </w:rPr>
        <w:t xml:space="preserve"> authors for not getting involved? Rabbe said there are biases in the way data are collected that make </w:t>
      </w:r>
      <w:r w:rsidR="005C03DE" w:rsidRPr="003F1B3E">
        <w:rPr>
          <w:rFonts w:asciiTheme="minorHAnsi" w:hAnsiTheme="minorHAnsi" w:cstheme="minorHAnsi"/>
        </w:rPr>
        <w:t>earlier efforts</w:t>
      </w:r>
      <w:r w:rsidR="006531A8" w:rsidRPr="003F1B3E">
        <w:rPr>
          <w:rFonts w:asciiTheme="minorHAnsi" w:hAnsiTheme="minorHAnsi" w:cstheme="minorHAnsi"/>
        </w:rPr>
        <w:t xml:space="preserve"> obsolete. Telemetry dataset is a better way to do the analysis. Rabbe said we don’t need another analysis to do the management. But he cannot guarantee that someone might not do this type of analyses with Phase 2 data. We would then use that information and adapt as necessary. Henry asked if anyone else on the call saw value in keeping the science and policy together in this publication? Jenniges said we need to be careful about </w:t>
      </w:r>
      <w:proofErr w:type="gramStart"/>
      <w:r w:rsidR="001062C5" w:rsidRPr="003F1B3E">
        <w:rPr>
          <w:rFonts w:asciiTheme="minorHAnsi" w:hAnsiTheme="minorHAnsi" w:cstheme="minorHAnsi"/>
        </w:rPr>
        <w:t>publishing</w:t>
      </w:r>
      <w:r w:rsidR="006531A8" w:rsidRPr="003F1B3E">
        <w:rPr>
          <w:rFonts w:asciiTheme="minorHAnsi" w:hAnsiTheme="minorHAnsi" w:cstheme="minorHAnsi"/>
        </w:rPr>
        <w:t xml:space="preserve"> </w:t>
      </w:r>
      <w:r w:rsidR="001062C5" w:rsidRPr="003F1B3E">
        <w:rPr>
          <w:rFonts w:asciiTheme="minorHAnsi" w:hAnsiTheme="minorHAnsi" w:cstheme="minorHAnsi"/>
        </w:rPr>
        <w:t>to</w:t>
      </w:r>
      <w:proofErr w:type="gramEnd"/>
      <w:r w:rsidR="001062C5" w:rsidRPr="003F1B3E">
        <w:rPr>
          <w:rFonts w:asciiTheme="minorHAnsi" w:hAnsiTheme="minorHAnsi" w:cstheme="minorHAnsi"/>
        </w:rPr>
        <w:t xml:space="preserve"> </w:t>
      </w:r>
      <w:r w:rsidR="006531A8" w:rsidRPr="003F1B3E">
        <w:rPr>
          <w:rFonts w:asciiTheme="minorHAnsi" w:hAnsiTheme="minorHAnsi" w:cstheme="minorHAnsi"/>
        </w:rPr>
        <w:t>direct policy</w:t>
      </w:r>
      <w:r w:rsidR="001062C5" w:rsidRPr="003F1B3E">
        <w:rPr>
          <w:rFonts w:asciiTheme="minorHAnsi" w:hAnsiTheme="minorHAnsi" w:cstheme="minorHAnsi"/>
        </w:rPr>
        <w:t>. P</w:t>
      </w:r>
      <w:r w:rsidR="006531A8" w:rsidRPr="003F1B3E">
        <w:rPr>
          <w:rFonts w:asciiTheme="minorHAnsi" w:hAnsiTheme="minorHAnsi" w:cstheme="minorHAnsi"/>
        </w:rPr>
        <w:t xml:space="preserve">olicy is each individual entities’ </w:t>
      </w:r>
      <w:r w:rsidR="001062C5" w:rsidRPr="003F1B3E">
        <w:rPr>
          <w:rFonts w:asciiTheme="minorHAnsi" w:hAnsiTheme="minorHAnsi" w:cstheme="minorHAnsi"/>
        </w:rPr>
        <w:t>decision-making</w:t>
      </w:r>
      <w:r w:rsidR="006531A8" w:rsidRPr="003F1B3E">
        <w:rPr>
          <w:rFonts w:asciiTheme="minorHAnsi" w:hAnsiTheme="minorHAnsi" w:cstheme="minorHAnsi"/>
        </w:rPr>
        <w:t xml:space="preserve"> process. You are going to alienate somebody. You have a publishable technical paper about how choosing your dataset and analysis can affect results. The policy is what you do with these lands</w:t>
      </w:r>
      <w:r w:rsidR="001062C5" w:rsidRPr="003F1B3E">
        <w:rPr>
          <w:rFonts w:asciiTheme="minorHAnsi" w:hAnsiTheme="minorHAnsi" w:cstheme="minorHAnsi"/>
        </w:rPr>
        <w:t>.</w:t>
      </w:r>
      <w:r w:rsidR="006531A8" w:rsidRPr="003F1B3E">
        <w:rPr>
          <w:rFonts w:asciiTheme="minorHAnsi" w:hAnsiTheme="minorHAnsi" w:cstheme="minorHAnsi"/>
        </w:rPr>
        <w:t xml:space="preserve"> </w:t>
      </w:r>
      <w:r w:rsidR="001062C5" w:rsidRPr="003F1B3E">
        <w:rPr>
          <w:rFonts w:asciiTheme="minorHAnsi" w:hAnsiTheme="minorHAnsi" w:cstheme="minorHAnsi"/>
        </w:rPr>
        <w:t xml:space="preserve">We have </w:t>
      </w:r>
      <w:r w:rsidR="006531A8" w:rsidRPr="003F1B3E">
        <w:rPr>
          <w:rFonts w:asciiTheme="minorHAnsi" w:hAnsiTheme="minorHAnsi" w:cstheme="minorHAnsi"/>
        </w:rPr>
        <w:t xml:space="preserve">already resolved that. </w:t>
      </w:r>
      <w:r w:rsidR="001062C5" w:rsidRPr="003F1B3E">
        <w:rPr>
          <w:rFonts w:asciiTheme="minorHAnsi" w:hAnsiTheme="minorHAnsi" w:cstheme="minorHAnsi"/>
        </w:rPr>
        <w:t>It is i</w:t>
      </w:r>
      <w:r w:rsidR="006531A8" w:rsidRPr="003F1B3E">
        <w:rPr>
          <w:rFonts w:asciiTheme="minorHAnsi" w:hAnsiTheme="minorHAnsi" w:cstheme="minorHAnsi"/>
        </w:rPr>
        <w:t>mportant to go ahead an</w:t>
      </w:r>
      <w:r w:rsidR="001062C5" w:rsidRPr="003F1B3E">
        <w:rPr>
          <w:rFonts w:asciiTheme="minorHAnsi" w:hAnsiTheme="minorHAnsi" w:cstheme="minorHAnsi"/>
        </w:rPr>
        <w:t>d</w:t>
      </w:r>
      <w:r w:rsidR="006531A8" w:rsidRPr="003F1B3E">
        <w:rPr>
          <w:rFonts w:asciiTheme="minorHAnsi" w:hAnsiTheme="minorHAnsi" w:cstheme="minorHAnsi"/>
        </w:rPr>
        <w:t xml:space="preserve"> publish your technical paper. It will be out </w:t>
      </w:r>
      <w:r w:rsidR="001062C5" w:rsidRPr="003F1B3E">
        <w:rPr>
          <w:rFonts w:asciiTheme="minorHAnsi" w:hAnsiTheme="minorHAnsi" w:cstheme="minorHAnsi"/>
        </w:rPr>
        <w:t>there,</w:t>
      </w:r>
      <w:r w:rsidR="006531A8" w:rsidRPr="003F1B3E">
        <w:rPr>
          <w:rFonts w:asciiTheme="minorHAnsi" w:hAnsiTheme="minorHAnsi" w:cstheme="minorHAnsi"/>
        </w:rPr>
        <w:t xml:space="preserve"> and everyone can interpret it on their own. Farnsworth asked Jenniges why we now have a problem publishing policy</w:t>
      </w:r>
      <w:r w:rsidR="000123AE" w:rsidRPr="003F1B3E">
        <w:rPr>
          <w:rFonts w:asciiTheme="minorHAnsi" w:hAnsiTheme="minorHAnsi" w:cstheme="minorHAnsi"/>
        </w:rPr>
        <w:t xml:space="preserve">? Jenniges said you published results of </w:t>
      </w:r>
      <w:r w:rsidR="001062C5" w:rsidRPr="003F1B3E">
        <w:rPr>
          <w:rFonts w:asciiTheme="minorHAnsi" w:hAnsiTheme="minorHAnsi" w:cstheme="minorHAnsi"/>
        </w:rPr>
        <w:t>monitoring but</w:t>
      </w:r>
      <w:r w:rsidR="000123AE" w:rsidRPr="003F1B3E">
        <w:rPr>
          <w:rFonts w:asciiTheme="minorHAnsi" w:hAnsiTheme="minorHAnsi" w:cstheme="minorHAnsi"/>
        </w:rPr>
        <w:t xml:space="preserve"> used SDM to get</w:t>
      </w:r>
      <w:r w:rsidR="000123AE">
        <w:rPr>
          <w:rFonts w:asciiTheme="minorHAnsi" w:hAnsiTheme="minorHAnsi" w:cstheme="minorHAnsi"/>
        </w:rPr>
        <w:t xml:space="preserve"> to policy decision. Farnsworth said that decision then went to the end of tern and plover publications. Scheel said she doesn’t think this pushes policy, it simply documents the process that was new to Program with intent of collaboration (not perfect) and tried to come up with decision from differing results, and we did. That is the part that is interesting – how Program came up with a management decision from all that. Walters agreed it has value for other Programs as well. </w:t>
      </w:r>
      <w:r w:rsidR="001062C5">
        <w:rPr>
          <w:rFonts w:asciiTheme="minorHAnsi" w:hAnsiTheme="minorHAnsi" w:cstheme="minorHAnsi"/>
        </w:rPr>
        <w:t>He asked if</w:t>
      </w:r>
      <w:r w:rsidR="000123AE">
        <w:rPr>
          <w:rFonts w:asciiTheme="minorHAnsi" w:hAnsiTheme="minorHAnsi" w:cstheme="minorHAnsi"/>
        </w:rPr>
        <w:t xml:space="preserve"> there </w:t>
      </w:r>
      <w:r w:rsidR="001062C5">
        <w:rPr>
          <w:rFonts w:asciiTheme="minorHAnsi" w:hAnsiTheme="minorHAnsi" w:cstheme="minorHAnsi"/>
        </w:rPr>
        <w:t xml:space="preserve">is </w:t>
      </w:r>
      <w:r w:rsidR="000123AE">
        <w:rPr>
          <w:rFonts w:asciiTheme="minorHAnsi" w:hAnsiTheme="minorHAnsi" w:cstheme="minorHAnsi"/>
        </w:rPr>
        <w:t xml:space="preserve">a way to reduce the detail on the policy </w:t>
      </w:r>
      <w:proofErr w:type="gramStart"/>
      <w:r w:rsidR="000123AE">
        <w:rPr>
          <w:rFonts w:asciiTheme="minorHAnsi" w:hAnsiTheme="minorHAnsi" w:cstheme="minorHAnsi"/>
        </w:rPr>
        <w:t>portion</w:t>
      </w:r>
      <w:proofErr w:type="gramEnd"/>
      <w:r w:rsidR="000123AE">
        <w:rPr>
          <w:rFonts w:asciiTheme="minorHAnsi" w:hAnsiTheme="minorHAnsi" w:cstheme="minorHAnsi"/>
        </w:rPr>
        <w:t xml:space="preserve"> so everyone is comfortable? Rabbe said risk might be to move backward and put everyone back to their own corners. </w:t>
      </w:r>
      <w:r w:rsidR="004B10E3">
        <w:rPr>
          <w:rFonts w:asciiTheme="minorHAnsi" w:hAnsiTheme="minorHAnsi" w:cstheme="minorHAnsi"/>
        </w:rPr>
        <w:t xml:space="preserve">Kanz said the technical process is of interest. Jenniges said you can include why you did it in the introduction, just don’t try to direct policy with your conclusions. Scheel said the outline says nothing that hasn’t already been agreed upon, so what is the publication </w:t>
      </w:r>
      <w:r w:rsidR="001062C5">
        <w:rPr>
          <w:rFonts w:asciiTheme="minorHAnsi" w:hAnsiTheme="minorHAnsi" w:cstheme="minorHAnsi"/>
        </w:rPr>
        <w:t xml:space="preserve">actually </w:t>
      </w:r>
      <w:r w:rsidR="004B10E3">
        <w:rPr>
          <w:rFonts w:asciiTheme="minorHAnsi" w:hAnsiTheme="minorHAnsi" w:cstheme="minorHAnsi"/>
        </w:rPr>
        <w:t xml:space="preserve">directing </w:t>
      </w:r>
      <w:r w:rsidR="001062C5">
        <w:rPr>
          <w:rFonts w:asciiTheme="minorHAnsi" w:hAnsiTheme="minorHAnsi" w:cstheme="minorHAnsi"/>
        </w:rPr>
        <w:t>policy wise</w:t>
      </w:r>
      <w:r w:rsidR="004B10E3">
        <w:rPr>
          <w:rFonts w:asciiTheme="minorHAnsi" w:hAnsiTheme="minorHAnsi" w:cstheme="minorHAnsi"/>
        </w:rPr>
        <w:t xml:space="preserve">? Jenniges suggested just </w:t>
      </w:r>
      <w:proofErr w:type="gramStart"/>
      <w:r w:rsidR="004B10E3">
        <w:rPr>
          <w:rFonts w:asciiTheme="minorHAnsi" w:hAnsiTheme="minorHAnsi" w:cstheme="minorHAnsi"/>
        </w:rPr>
        <w:t>write</w:t>
      </w:r>
      <w:proofErr w:type="gramEnd"/>
      <w:r w:rsidR="004B10E3">
        <w:rPr>
          <w:rFonts w:asciiTheme="minorHAnsi" w:hAnsiTheme="minorHAnsi" w:cstheme="minorHAnsi"/>
        </w:rPr>
        <w:t xml:space="preserve"> it without Rabbe as a co-author and </w:t>
      </w:r>
      <w:proofErr w:type="gramStart"/>
      <w:r w:rsidR="004B10E3">
        <w:rPr>
          <w:rFonts w:asciiTheme="minorHAnsi" w:hAnsiTheme="minorHAnsi" w:cstheme="minorHAnsi"/>
        </w:rPr>
        <w:t>see</w:t>
      </w:r>
      <w:proofErr w:type="gramEnd"/>
      <w:r w:rsidR="004B10E3">
        <w:rPr>
          <w:rFonts w:asciiTheme="minorHAnsi" w:hAnsiTheme="minorHAnsi" w:cstheme="minorHAnsi"/>
        </w:rPr>
        <w:t xml:space="preserve"> how the TAC reacts. Farnsworth said maybe more concern about what it might be. Belt asked if all concern comes from Section V Policy and Management Implications. If eliminated that section or just summarized it more </w:t>
      </w:r>
      <w:r w:rsidR="00B24EAE">
        <w:rPr>
          <w:rFonts w:asciiTheme="minorHAnsi" w:hAnsiTheme="minorHAnsi" w:cstheme="minorHAnsi"/>
        </w:rPr>
        <w:t xml:space="preserve">generally would </w:t>
      </w:r>
      <w:r w:rsidR="004B10E3">
        <w:rPr>
          <w:rFonts w:asciiTheme="minorHAnsi" w:hAnsiTheme="minorHAnsi" w:cstheme="minorHAnsi"/>
        </w:rPr>
        <w:t xml:space="preserve">that move us forward? Smith </w:t>
      </w:r>
      <w:r w:rsidR="00B24EAE">
        <w:rPr>
          <w:rFonts w:asciiTheme="minorHAnsi" w:hAnsiTheme="minorHAnsi" w:cstheme="minorHAnsi"/>
        </w:rPr>
        <w:t xml:space="preserve">made a case for </w:t>
      </w:r>
      <w:r w:rsidR="00B22602">
        <w:rPr>
          <w:rFonts w:asciiTheme="minorHAnsi" w:hAnsiTheme="minorHAnsi" w:cstheme="minorHAnsi"/>
        </w:rPr>
        <w:t xml:space="preserve">the instructive value of a </w:t>
      </w:r>
      <w:r w:rsidR="00B24EAE">
        <w:rPr>
          <w:rFonts w:asciiTheme="minorHAnsi" w:hAnsiTheme="minorHAnsi" w:cstheme="minorHAnsi"/>
        </w:rPr>
        <w:t xml:space="preserve">discussion of how the Program </w:t>
      </w:r>
      <w:r w:rsidR="00B22602">
        <w:rPr>
          <w:rFonts w:asciiTheme="minorHAnsi" w:hAnsiTheme="minorHAnsi" w:cstheme="minorHAnsi"/>
        </w:rPr>
        <w:t xml:space="preserve">overcame dueling science to come out with an agreed upon management shift. He thinks it would be of value to other similar Programs and in the general scientific literature. He understands the concerns about opening old wounds and backing up the bus. </w:t>
      </w:r>
      <w:r w:rsidR="005E31EE">
        <w:rPr>
          <w:rFonts w:asciiTheme="minorHAnsi" w:hAnsiTheme="minorHAnsi" w:cstheme="minorHAnsi"/>
        </w:rPr>
        <w:t>It m</w:t>
      </w:r>
      <w:r w:rsidR="00B22602">
        <w:rPr>
          <w:rFonts w:asciiTheme="minorHAnsi" w:hAnsiTheme="minorHAnsi" w:cstheme="minorHAnsi"/>
        </w:rPr>
        <w:t>ight be easier to see a full</w:t>
      </w:r>
      <w:r w:rsidR="005E31EE">
        <w:rPr>
          <w:rFonts w:asciiTheme="minorHAnsi" w:hAnsiTheme="minorHAnsi" w:cstheme="minorHAnsi"/>
        </w:rPr>
        <w:t>y</w:t>
      </w:r>
      <w:r w:rsidR="00B22602">
        <w:rPr>
          <w:rFonts w:asciiTheme="minorHAnsi" w:hAnsiTheme="minorHAnsi" w:cstheme="minorHAnsi"/>
        </w:rPr>
        <w:t xml:space="preserve"> formed document</w:t>
      </w:r>
      <w:r w:rsidR="005E31EE">
        <w:rPr>
          <w:rFonts w:asciiTheme="minorHAnsi" w:hAnsiTheme="minorHAnsi" w:cstheme="minorHAnsi"/>
        </w:rPr>
        <w:t xml:space="preserve">. Smith said there will need to be a conversation at the GC level about today’s discussion to get their take on this. Ultimately, it is the GC that will make the decision on whether they daylight this process or not. It will be done carefully and respectfully. Rabbe said he would do this differently if he could. Project developed over COVID and during a period when there was less collaboration than under normal circumstances. Science isn’t black and </w:t>
      </w:r>
      <w:proofErr w:type="gramStart"/>
      <w:r w:rsidR="005E31EE">
        <w:rPr>
          <w:rFonts w:asciiTheme="minorHAnsi" w:hAnsiTheme="minorHAnsi" w:cstheme="minorHAnsi"/>
        </w:rPr>
        <w:t>white</w:t>
      </w:r>
      <w:proofErr w:type="gramEnd"/>
      <w:r w:rsidR="005E31EE">
        <w:rPr>
          <w:rFonts w:asciiTheme="minorHAnsi" w:hAnsiTheme="minorHAnsi" w:cstheme="minorHAnsi"/>
        </w:rPr>
        <w:t xml:space="preserve"> and neither are definitions, and our management was able to move forward in light of that. If the process had come to a completely different result on WC use, we may still have gotten to the same place on our management decision. And there is value in that. Despite disagreement, we got to a place of common ground in an area that may remain grey in the science world. Walters summarized what he heard from the TAC discussion. TAC supports publication. It matters </w:t>
      </w:r>
      <w:r w:rsidR="005E31EE">
        <w:rPr>
          <w:rFonts w:asciiTheme="minorHAnsi" w:hAnsiTheme="minorHAnsi" w:cstheme="minorHAnsi"/>
        </w:rPr>
        <w:lastRenderedPageBreak/>
        <w:t>a lot how it is written</w:t>
      </w:r>
      <w:r w:rsidR="0030465A">
        <w:rPr>
          <w:rFonts w:asciiTheme="minorHAnsi" w:hAnsiTheme="minorHAnsi" w:cstheme="minorHAnsi"/>
        </w:rPr>
        <w:t>, wording matters</w:t>
      </w:r>
      <w:r w:rsidR="005E31EE">
        <w:rPr>
          <w:rFonts w:asciiTheme="minorHAnsi" w:hAnsiTheme="minorHAnsi" w:cstheme="minorHAnsi"/>
        </w:rPr>
        <w:t xml:space="preserve">. Henry should reach out to the TAC for volunteers to help </w:t>
      </w:r>
      <w:r w:rsidR="0030465A">
        <w:rPr>
          <w:rFonts w:asciiTheme="minorHAnsi" w:hAnsiTheme="minorHAnsi" w:cstheme="minorHAnsi"/>
        </w:rPr>
        <w:t>provide early and often feedback as a draft is put together. They will participate as TAC members, not as co-authors.</w:t>
      </w:r>
    </w:p>
    <w:p w14:paraId="74CD1720" w14:textId="77777777" w:rsidR="0041099D" w:rsidRDefault="0041099D" w:rsidP="006A6FAC">
      <w:pPr>
        <w:pStyle w:val="NoSpacing"/>
        <w:rPr>
          <w:rFonts w:asciiTheme="minorHAnsi" w:hAnsiTheme="minorHAnsi" w:cstheme="minorHAnsi"/>
        </w:rPr>
      </w:pPr>
    </w:p>
    <w:p w14:paraId="5F5442BB" w14:textId="77777777" w:rsidR="00247958" w:rsidRDefault="00247958" w:rsidP="00247958">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621051B0" w14:textId="6678B668" w:rsidR="00247958" w:rsidRDefault="008A6D4A"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Write up a draft publication following the reviewed </w:t>
      </w:r>
      <w:r w:rsidR="0078326D">
        <w:rPr>
          <w:rFonts w:asciiTheme="minorHAnsi" w:hAnsiTheme="minorHAnsi" w:cstheme="minorHAnsi"/>
        </w:rPr>
        <w:t>outline but</w:t>
      </w:r>
      <w:r>
        <w:rPr>
          <w:rFonts w:asciiTheme="minorHAnsi" w:hAnsiTheme="minorHAnsi" w:cstheme="minorHAnsi"/>
        </w:rPr>
        <w:t xml:space="preserve"> providing a more general overview of where the Program landed on </w:t>
      </w:r>
      <w:r w:rsidR="00E72F26">
        <w:rPr>
          <w:rFonts w:asciiTheme="minorHAnsi" w:hAnsiTheme="minorHAnsi" w:cstheme="minorHAnsi"/>
        </w:rPr>
        <w:t xml:space="preserve">policy and </w:t>
      </w:r>
      <w:r>
        <w:rPr>
          <w:rFonts w:asciiTheme="minorHAnsi" w:hAnsiTheme="minorHAnsi" w:cstheme="minorHAnsi"/>
        </w:rPr>
        <w:t>management implications</w:t>
      </w:r>
      <w:r w:rsidR="00E72F26">
        <w:rPr>
          <w:rFonts w:asciiTheme="minorHAnsi" w:hAnsiTheme="minorHAnsi" w:cstheme="minorHAnsi"/>
        </w:rPr>
        <w:t xml:space="preserve"> (Section V. </w:t>
      </w:r>
      <w:r>
        <w:rPr>
          <w:rFonts w:asciiTheme="minorHAnsi" w:hAnsiTheme="minorHAnsi" w:cstheme="minorHAnsi"/>
        </w:rPr>
        <w:t>Program Science and Management Implications</w:t>
      </w:r>
      <w:r w:rsidR="00E72F26">
        <w:rPr>
          <w:rFonts w:asciiTheme="minorHAnsi" w:hAnsiTheme="minorHAnsi" w:cstheme="minorHAnsi"/>
        </w:rPr>
        <w:t>)</w:t>
      </w:r>
    </w:p>
    <w:p w14:paraId="13165F7B" w14:textId="77729E9D" w:rsidR="0078326D" w:rsidRPr="00247958" w:rsidRDefault="0078326D"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Reach out to </w:t>
      </w:r>
      <w:r w:rsidR="00E72F26">
        <w:rPr>
          <w:rFonts w:asciiTheme="minorHAnsi" w:hAnsiTheme="minorHAnsi" w:cstheme="minorHAnsi"/>
        </w:rPr>
        <w:t xml:space="preserve">TAC members and </w:t>
      </w:r>
      <w:proofErr w:type="spellStart"/>
      <w:r w:rsidR="00E72F26">
        <w:rPr>
          <w:rFonts w:asciiTheme="minorHAnsi" w:hAnsiTheme="minorHAnsi" w:cstheme="minorHAnsi"/>
        </w:rPr>
        <w:t>Ecotope</w:t>
      </w:r>
      <w:proofErr w:type="spellEnd"/>
      <w:r w:rsidR="00E72F26">
        <w:rPr>
          <w:rFonts w:asciiTheme="minorHAnsi" w:hAnsiTheme="minorHAnsi" w:cstheme="minorHAnsi"/>
        </w:rPr>
        <w:t xml:space="preserve"> authors</w:t>
      </w:r>
      <w:r>
        <w:rPr>
          <w:rFonts w:asciiTheme="minorHAnsi" w:hAnsiTheme="minorHAnsi" w:cstheme="minorHAnsi"/>
        </w:rPr>
        <w:t xml:space="preserve"> with request to participate</w:t>
      </w:r>
      <w:r w:rsidR="00E72F26">
        <w:rPr>
          <w:rFonts w:asciiTheme="minorHAnsi" w:hAnsiTheme="minorHAnsi" w:cstheme="minorHAnsi"/>
        </w:rPr>
        <w:t xml:space="preserve"> in drafting</w:t>
      </w:r>
    </w:p>
    <w:p w14:paraId="12023941" w14:textId="77777777" w:rsidR="00247958" w:rsidRPr="00C45510" w:rsidRDefault="00247958" w:rsidP="00247958">
      <w:pPr>
        <w:pStyle w:val="NoSpacing"/>
        <w:rPr>
          <w:rFonts w:asciiTheme="minorHAnsi" w:hAnsiTheme="minorHAnsi" w:cstheme="minorHAnsi"/>
          <w:color w:val="FF0000"/>
        </w:rPr>
      </w:pPr>
      <w:r w:rsidRPr="00C45510">
        <w:rPr>
          <w:rFonts w:asciiTheme="minorHAnsi" w:hAnsiTheme="minorHAnsi" w:cstheme="minorHAnsi"/>
          <w:color w:val="FF0000"/>
        </w:rPr>
        <w:t>TAC ACTION ITEMS:</w:t>
      </w:r>
    </w:p>
    <w:p w14:paraId="1157B564" w14:textId="77777777" w:rsidR="00E72F26" w:rsidRDefault="008A6D4A"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TAC </w:t>
      </w:r>
      <w:r w:rsidR="00E72F26">
        <w:rPr>
          <w:rFonts w:asciiTheme="minorHAnsi" w:hAnsiTheme="minorHAnsi" w:cstheme="minorHAnsi"/>
        </w:rPr>
        <w:t>members volunteer to participate by providing early feedback</w:t>
      </w:r>
    </w:p>
    <w:p w14:paraId="7900F37D" w14:textId="242CE780" w:rsidR="00247958" w:rsidRPr="00C628CF" w:rsidRDefault="00E72F26"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TAC </w:t>
      </w:r>
      <w:r w:rsidR="008A6D4A">
        <w:rPr>
          <w:rFonts w:asciiTheme="minorHAnsi" w:hAnsiTheme="minorHAnsi" w:cstheme="minorHAnsi"/>
        </w:rPr>
        <w:t xml:space="preserve">will review and provide feedback on a </w:t>
      </w:r>
      <w:proofErr w:type="gramStart"/>
      <w:r w:rsidR="008A6D4A">
        <w:rPr>
          <w:rFonts w:asciiTheme="minorHAnsi" w:hAnsiTheme="minorHAnsi" w:cstheme="minorHAnsi"/>
        </w:rPr>
        <w:t>fully-formed</w:t>
      </w:r>
      <w:proofErr w:type="gramEnd"/>
      <w:r w:rsidR="008A6D4A">
        <w:rPr>
          <w:rFonts w:asciiTheme="minorHAnsi" w:hAnsiTheme="minorHAnsi" w:cstheme="minorHAnsi"/>
        </w:rPr>
        <w:t xml:space="preserve"> draft</w:t>
      </w:r>
      <w:r>
        <w:rPr>
          <w:rFonts w:asciiTheme="minorHAnsi" w:hAnsiTheme="minorHAnsi" w:cstheme="minorHAnsi"/>
        </w:rPr>
        <w:t xml:space="preserve"> at a future meeting</w:t>
      </w:r>
    </w:p>
    <w:p w14:paraId="5640F97F" w14:textId="77777777" w:rsidR="00247958" w:rsidRDefault="00247958" w:rsidP="006A6FAC">
      <w:pPr>
        <w:pStyle w:val="NoSpacing"/>
        <w:rPr>
          <w:rFonts w:asciiTheme="minorHAnsi" w:hAnsiTheme="minorHAnsi" w:cstheme="minorHAnsi"/>
        </w:rPr>
      </w:pPr>
    </w:p>
    <w:p w14:paraId="564A1BBB" w14:textId="46B11DC6" w:rsidR="00247958" w:rsidRPr="00C628CF" w:rsidRDefault="00247958" w:rsidP="006A6FAC">
      <w:pPr>
        <w:pStyle w:val="NoSpacing"/>
        <w:rPr>
          <w:rFonts w:asciiTheme="minorHAnsi" w:hAnsiTheme="minorHAnsi" w:cstheme="minorHAnsi"/>
        </w:rPr>
      </w:pPr>
      <w:r w:rsidRPr="00C628CF">
        <w:rPr>
          <w:rFonts w:asciiTheme="minorHAnsi" w:hAnsiTheme="minorHAnsi" w:cstheme="minorHAnsi"/>
        </w:rPr>
        <w:t>Document:</w:t>
      </w:r>
      <w:r w:rsidR="00C628CF" w:rsidRPr="00C628CF">
        <w:rPr>
          <w:rFonts w:asciiTheme="minorHAnsi" w:hAnsiTheme="minorHAnsi" w:cstheme="minorHAnsi"/>
        </w:rPr>
        <w:t xml:space="preserve"> </w:t>
      </w:r>
      <w:hyperlink r:id="rId17" w:history="1">
        <w:r w:rsidR="00174DF9" w:rsidRPr="0078326D">
          <w:rPr>
            <w:rStyle w:val="Hyperlink"/>
            <w:rFonts w:asciiTheme="minorHAnsi" w:hAnsiTheme="minorHAnsi" w:cstheme="minorHAnsi"/>
          </w:rPr>
          <w:t>10_WEST/E</w:t>
        </w:r>
        <w:r w:rsidR="0078326D" w:rsidRPr="0078326D">
          <w:rPr>
            <w:rStyle w:val="Hyperlink"/>
            <w:rFonts w:asciiTheme="minorHAnsi" w:hAnsiTheme="minorHAnsi" w:cstheme="minorHAnsi"/>
          </w:rPr>
          <w:t>COTOPE</w:t>
        </w:r>
        <w:r w:rsidR="00174DF9" w:rsidRPr="0078326D">
          <w:rPr>
            <w:rStyle w:val="Hyperlink"/>
          </w:rPr>
          <w:t xml:space="preserve"> Publication </w:t>
        </w:r>
        <w:proofErr w:type="spellStart"/>
        <w:r w:rsidR="00174DF9" w:rsidRPr="0078326D">
          <w:rPr>
            <w:rStyle w:val="Hyperlink"/>
          </w:rPr>
          <w:t>Outline</w:t>
        </w:r>
        <w:r w:rsidR="0078326D" w:rsidRPr="0078326D">
          <w:rPr>
            <w:rStyle w:val="Hyperlink"/>
          </w:rPr>
          <w:t>_April</w:t>
        </w:r>
        <w:proofErr w:type="spellEnd"/>
        <w:r w:rsidR="0078326D" w:rsidRPr="0078326D">
          <w:rPr>
            <w:rStyle w:val="Hyperlink"/>
          </w:rPr>
          <w:t xml:space="preserve"> 2025 TAC</w:t>
        </w:r>
      </w:hyperlink>
    </w:p>
    <w:p w14:paraId="1239A325" w14:textId="496C7341" w:rsidR="00A0282E" w:rsidRPr="000B7163" w:rsidRDefault="00A0282E" w:rsidP="00235FE6">
      <w:pPr>
        <w:rPr>
          <w:rFonts w:cstheme="minorHAnsi"/>
        </w:rPr>
      </w:pP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47177662" w14:textId="2AD5D62F" w:rsidR="003B789C" w:rsidRPr="000B7163" w:rsidRDefault="007C77EA" w:rsidP="000B7163">
      <w:pPr>
        <w:rPr>
          <w:rFonts w:cstheme="minorHAnsi"/>
          <w:b/>
          <w:bCs/>
        </w:rPr>
      </w:pPr>
      <w:r>
        <w:rPr>
          <w:rFonts w:cstheme="minorHAnsi"/>
          <w:b/>
          <w:bCs/>
        </w:rPr>
        <w:t>MOTIONS</w:t>
      </w:r>
    </w:p>
    <w:p w14:paraId="1A6DEB74" w14:textId="0CD90933" w:rsidR="00E45BB7" w:rsidRPr="00E45BB7" w:rsidRDefault="00174DF9" w:rsidP="00E45BB7">
      <w:pPr>
        <w:pStyle w:val="NoSpacing"/>
        <w:numPr>
          <w:ilvl w:val="0"/>
          <w:numId w:val="17"/>
        </w:numPr>
        <w:ind w:left="360"/>
        <w:rPr>
          <w:rFonts w:asciiTheme="minorHAnsi" w:hAnsiTheme="minorHAnsi" w:cstheme="minorHAnsi"/>
        </w:rPr>
      </w:pPr>
      <w:r>
        <w:rPr>
          <w:rFonts w:asciiTheme="minorHAnsi" w:hAnsiTheme="minorHAnsi" w:cstheme="minorHAnsi"/>
        </w:rPr>
        <w:t>February 2025</w:t>
      </w:r>
      <w:r w:rsidR="00E45BB7" w:rsidRPr="00E45BB7">
        <w:rPr>
          <w:rFonts w:asciiTheme="minorHAnsi" w:hAnsiTheme="minorHAnsi" w:cstheme="minorHAnsi"/>
        </w:rPr>
        <w:t xml:space="preserve"> TAC Meeting minutes approved.</w:t>
      </w:r>
    </w:p>
    <w:p w14:paraId="38E55746" w14:textId="77777777" w:rsidR="00D02023" w:rsidRPr="008075AD" w:rsidRDefault="00D02023" w:rsidP="00235FE6">
      <w:pPr>
        <w:rPr>
          <w:rFonts w:cstheme="minorHAnsi"/>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30EB9FD5" w14:textId="31AEDF80" w:rsidR="00A93658" w:rsidRPr="008075AD" w:rsidRDefault="00A0282E" w:rsidP="00A93658">
      <w:pPr>
        <w:pStyle w:val="NoSpacing"/>
        <w:numPr>
          <w:ilvl w:val="0"/>
          <w:numId w:val="1"/>
        </w:numPr>
        <w:ind w:left="360"/>
        <w:rPr>
          <w:rFonts w:asciiTheme="minorHAnsi" w:hAnsiTheme="minorHAnsi" w:cstheme="minorHAnsi"/>
        </w:rPr>
      </w:pPr>
      <w:r w:rsidRPr="00A93658">
        <w:rPr>
          <w:rFonts w:asciiTheme="minorHAnsi" w:hAnsiTheme="minorHAnsi" w:cstheme="minorHAnsi"/>
        </w:rPr>
        <w:t>July 22-23,</w:t>
      </w:r>
      <w:r w:rsidRPr="008075AD">
        <w:rPr>
          <w:rFonts w:asciiTheme="minorHAnsi" w:hAnsiTheme="minorHAnsi" w:cstheme="minorHAnsi"/>
        </w:rPr>
        <w:t xml:space="preserve"> </w:t>
      </w:r>
      <w:r w:rsidR="00A93658" w:rsidRPr="008075AD">
        <w:rPr>
          <w:rFonts w:asciiTheme="minorHAnsi" w:hAnsiTheme="minorHAnsi" w:cstheme="minorHAnsi"/>
        </w:rPr>
        <w:t>Colorado</w:t>
      </w:r>
      <w:r w:rsidR="008075AD">
        <w:rPr>
          <w:rFonts w:asciiTheme="minorHAnsi" w:hAnsiTheme="minorHAnsi" w:cstheme="minorHAnsi"/>
        </w:rPr>
        <w:t>. TAC settled on a finding a location near the Denver airport.</w:t>
      </w:r>
    </w:p>
    <w:p w14:paraId="73656AB0" w14:textId="5A5F7D0D" w:rsidR="00A0282E" w:rsidRPr="00A93658" w:rsidRDefault="00A0282E" w:rsidP="00AC51BD">
      <w:pPr>
        <w:pStyle w:val="NoSpacing"/>
        <w:numPr>
          <w:ilvl w:val="0"/>
          <w:numId w:val="1"/>
        </w:numPr>
        <w:ind w:left="360"/>
        <w:rPr>
          <w:rFonts w:asciiTheme="minorHAnsi" w:hAnsiTheme="minorHAnsi" w:cstheme="minorHAnsi"/>
        </w:rPr>
      </w:pPr>
      <w:r w:rsidRPr="00A93658">
        <w:rPr>
          <w:rFonts w:asciiTheme="minorHAnsi" w:hAnsiTheme="minorHAnsi" w:cstheme="minorHAnsi"/>
        </w:rPr>
        <w:t>September 22-24, Kearney, NE, joint GC/ISAC/TAC Fall Science Meeting</w:t>
      </w:r>
    </w:p>
    <w:p w14:paraId="0371E03C" w14:textId="505319E2" w:rsidR="00D02023" w:rsidRPr="000B7163" w:rsidRDefault="00A0282E" w:rsidP="000B7163">
      <w:pPr>
        <w:pStyle w:val="NoSpacing"/>
        <w:numPr>
          <w:ilvl w:val="0"/>
          <w:numId w:val="1"/>
        </w:numPr>
        <w:ind w:left="360"/>
        <w:rPr>
          <w:rFonts w:asciiTheme="minorHAnsi" w:hAnsiTheme="minorHAnsi" w:cstheme="minorHAnsi"/>
        </w:rPr>
      </w:pPr>
      <w:r>
        <w:rPr>
          <w:rFonts w:asciiTheme="minorHAnsi" w:hAnsiTheme="minorHAnsi" w:cstheme="minorHAnsi"/>
        </w:rPr>
        <w:t>October 21-22, Kearney, NE</w:t>
      </w:r>
    </w:p>
    <w:p w14:paraId="51FCD6CF" w14:textId="77777777" w:rsidR="00A93658" w:rsidRDefault="00A93658" w:rsidP="004734D9">
      <w:pPr>
        <w:pStyle w:val="NoSpacing"/>
        <w:rPr>
          <w:rFonts w:asciiTheme="minorHAnsi" w:hAnsiTheme="minorHAnsi" w:cstheme="minorHAnsi"/>
          <w:b/>
          <w:bCs/>
          <w:u w:val="single"/>
        </w:rPr>
      </w:pPr>
    </w:p>
    <w:p w14:paraId="17B1642E" w14:textId="0757E51A"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6A2ADBF3"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 xml:space="preserve">adjourned </w:t>
      </w:r>
      <w:r w:rsidR="003854C2" w:rsidRPr="007015E1">
        <w:rPr>
          <w:rFonts w:asciiTheme="minorHAnsi" w:hAnsiTheme="minorHAnsi" w:cstheme="minorHAnsi"/>
        </w:rPr>
        <w:t>at</w:t>
      </w:r>
      <w:r w:rsidR="00D02023" w:rsidRPr="007015E1">
        <w:rPr>
          <w:rFonts w:asciiTheme="minorHAnsi" w:hAnsiTheme="minorHAnsi" w:cstheme="minorHAnsi"/>
        </w:rPr>
        <w:t xml:space="preserve"> </w:t>
      </w:r>
      <w:r w:rsidR="00174DF9" w:rsidRPr="008075AD">
        <w:rPr>
          <w:rFonts w:asciiTheme="minorHAnsi" w:hAnsiTheme="minorHAnsi" w:cstheme="minorHAnsi"/>
        </w:rPr>
        <w:t>4:15</w:t>
      </w:r>
      <w:r w:rsidR="00BD6BD4" w:rsidRPr="008075AD">
        <w:rPr>
          <w:rFonts w:asciiTheme="minorHAnsi" w:hAnsiTheme="minorHAnsi" w:cstheme="minorHAnsi"/>
        </w:rPr>
        <w:t xml:space="preserve"> </w:t>
      </w:r>
      <w:r w:rsidR="00174DF9" w:rsidRPr="008075AD">
        <w:rPr>
          <w:rFonts w:asciiTheme="minorHAnsi" w:hAnsiTheme="minorHAnsi" w:cstheme="minorHAnsi"/>
        </w:rPr>
        <w:t xml:space="preserve">PM </w:t>
      </w:r>
      <w:r w:rsidR="006173E3" w:rsidRPr="008075AD">
        <w:rPr>
          <w:rFonts w:asciiTheme="minorHAnsi" w:hAnsiTheme="minorHAnsi" w:cstheme="minorHAnsi"/>
        </w:rPr>
        <w:t>C</w:t>
      </w:r>
      <w:r w:rsidR="00D02023" w:rsidRPr="008075AD">
        <w:rPr>
          <w:rFonts w:asciiTheme="minorHAnsi" w:hAnsiTheme="minorHAnsi" w:cstheme="minorHAnsi"/>
        </w:rPr>
        <w:t>T</w:t>
      </w:r>
      <w:r w:rsidR="00D02023" w:rsidRPr="007015E1">
        <w:rPr>
          <w:rFonts w:asciiTheme="minorHAnsi" w:hAnsiTheme="minorHAnsi" w:cstheme="minorHAnsi"/>
        </w:rPr>
        <w:t>.</w:t>
      </w:r>
    </w:p>
    <w:sectPr w:rsidR="006173E3" w:rsidRPr="0026764E" w:rsidSect="00B04BF2">
      <w:headerReference w:type="default" r:id="rId18"/>
      <w:footerReference w:type="default" r:id="rId1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5B66C" w14:textId="77777777" w:rsidR="00EA6C88" w:rsidRDefault="00EA6C88" w:rsidP="0012770E">
      <w:r>
        <w:separator/>
      </w:r>
    </w:p>
  </w:endnote>
  <w:endnote w:type="continuationSeparator" w:id="0">
    <w:p w14:paraId="073681BD" w14:textId="77777777" w:rsidR="00EA6C88" w:rsidRDefault="00EA6C8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672040"/>
      <w:docPartObj>
        <w:docPartGallery w:val="Page Numbers (Bottom of Page)"/>
        <w:docPartUnique/>
      </w:docPartObj>
    </w:sdtPr>
    <w:sdtEndPr>
      <w:rPr>
        <w:sz w:val="16"/>
        <w:szCs w:val="16"/>
      </w:rPr>
    </w:sdtEndPr>
    <w:sdtContent>
      <w:p w14:paraId="61710D50" w14:textId="03C0322B" w:rsidR="006F3EC8" w:rsidRPr="0012770E" w:rsidRDefault="0041099D" w:rsidP="0012770E">
        <w:pPr>
          <w:pStyle w:val="Footer"/>
          <w:rPr>
            <w:sz w:val="16"/>
            <w:szCs w:val="16"/>
          </w:rPr>
        </w:pPr>
        <w:r>
          <w:rPr>
            <w:sz w:val="16"/>
            <w:szCs w:val="16"/>
          </w:rPr>
          <w:t>04/29/2025</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D15AA" w14:textId="77777777" w:rsidR="00EA6C88" w:rsidRDefault="00EA6C88" w:rsidP="0012770E">
      <w:r>
        <w:separator/>
      </w:r>
    </w:p>
  </w:footnote>
  <w:footnote w:type="continuationSeparator" w:id="0">
    <w:p w14:paraId="5C9B72E2" w14:textId="77777777" w:rsidR="00EA6C88" w:rsidRDefault="00EA6C8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C8D1" w14:textId="162FFB80"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186F8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42D6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3F1B3E">
      <w:rPr>
        <w:rFonts w:cs="Calibri"/>
        <w:color w:val="000000"/>
        <w:sz w:val="16"/>
        <w:szCs w:val="16"/>
      </w:rPr>
      <w:t>05/06</w:t>
    </w:r>
    <w:r w:rsidR="00254FA6">
      <w:rPr>
        <w:rFonts w:cs="Calibri"/>
        <w:color w:val="000000"/>
        <w:sz w:val="16"/>
        <w:szCs w:val="16"/>
      </w:rPr>
      <w:t>/</w:t>
    </w:r>
    <w:r w:rsidR="005A498C">
      <w:rPr>
        <w:rFonts w:cs="Calibri"/>
        <w:color w:val="000000"/>
        <w:sz w:val="16"/>
        <w:szCs w:val="16"/>
      </w:rPr>
      <w:t>2025</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166"/>
    <w:multiLevelType w:val="hybridMultilevel"/>
    <w:tmpl w:val="783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A3AD4"/>
    <w:multiLevelType w:val="hybridMultilevel"/>
    <w:tmpl w:val="35B4B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4522B"/>
    <w:multiLevelType w:val="hybridMultilevel"/>
    <w:tmpl w:val="BCA478F4"/>
    <w:lvl w:ilvl="0" w:tplc="E1F28376">
      <w:start w:val="2024"/>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CD62BD"/>
    <w:multiLevelType w:val="hybridMultilevel"/>
    <w:tmpl w:val="753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834CC"/>
    <w:multiLevelType w:val="hybridMultilevel"/>
    <w:tmpl w:val="8E3E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A49C8"/>
    <w:multiLevelType w:val="hybridMultilevel"/>
    <w:tmpl w:val="544A2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BA66D1"/>
    <w:multiLevelType w:val="hybridMultilevel"/>
    <w:tmpl w:val="9A64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81961"/>
    <w:multiLevelType w:val="multilevel"/>
    <w:tmpl w:val="9B2A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EB1078"/>
    <w:multiLevelType w:val="hybridMultilevel"/>
    <w:tmpl w:val="F3DC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B53E2"/>
    <w:multiLevelType w:val="hybridMultilevel"/>
    <w:tmpl w:val="8878D83E"/>
    <w:lvl w:ilvl="0" w:tplc="D5B86D1E">
      <w:start w:val="202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EC0FAE"/>
    <w:multiLevelType w:val="hybridMultilevel"/>
    <w:tmpl w:val="6B6A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903800"/>
    <w:multiLevelType w:val="hybridMultilevel"/>
    <w:tmpl w:val="97701FE2"/>
    <w:lvl w:ilvl="0" w:tplc="980EFC18">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15:restartNumberingAfterBreak="0">
    <w:nsid w:val="7DEA5B82"/>
    <w:multiLevelType w:val="hybridMultilevel"/>
    <w:tmpl w:val="0628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B82CAC"/>
    <w:multiLevelType w:val="hybridMultilevel"/>
    <w:tmpl w:val="C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BD4AF6"/>
    <w:multiLevelType w:val="hybridMultilevel"/>
    <w:tmpl w:val="094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2"/>
  </w:num>
  <w:num w:numId="2" w16cid:durableId="500580207">
    <w:abstractNumId w:val="13"/>
  </w:num>
  <w:num w:numId="3" w16cid:durableId="1639726780">
    <w:abstractNumId w:val="24"/>
  </w:num>
  <w:num w:numId="4" w16cid:durableId="1358117453">
    <w:abstractNumId w:val="19"/>
  </w:num>
  <w:num w:numId="5" w16cid:durableId="939684275">
    <w:abstractNumId w:val="6"/>
  </w:num>
  <w:num w:numId="6" w16cid:durableId="2028166194">
    <w:abstractNumId w:val="11"/>
  </w:num>
  <w:num w:numId="7" w16cid:durableId="128212559">
    <w:abstractNumId w:val="12"/>
  </w:num>
  <w:num w:numId="8" w16cid:durableId="1152678803">
    <w:abstractNumId w:val="3"/>
  </w:num>
  <w:num w:numId="9" w16cid:durableId="1355426213">
    <w:abstractNumId w:val="17"/>
  </w:num>
  <w:num w:numId="10" w16cid:durableId="672338010">
    <w:abstractNumId w:val="1"/>
  </w:num>
  <w:num w:numId="11" w16cid:durableId="1550605838">
    <w:abstractNumId w:val="4"/>
  </w:num>
  <w:num w:numId="12" w16cid:durableId="1529564643">
    <w:abstractNumId w:val="14"/>
  </w:num>
  <w:num w:numId="13" w16cid:durableId="849098485">
    <w:abstractNumId w:val="7"/>
  </w:num>
  <w:num w:numId="14" w16cid:durableId="321080631">
    <w:abstractNumId w:val="23"/>
  </w:num>
  <w:num w:numId="15" w16cid:durableId="1911693628">
    <w:abstractNumId w:val="15"/>
  </w:num>
  <w:num w:numId="16" w16cid:durableId="1885292848">
    <w:abstractNumId w:val="18"/>
  </w:num>
  <w:num w:numId="17" w16cid:durableId="1839073319">
    <w:abstractNumId w:val="20"/>
  </w:num>
  <w:num w:numId="18" w16cid:durableId="2080471215">
    <w:abstractNumId w:val="9"/>
  </w:num>
  <w:num w:numId="19" w16cid:durableId="695037077">
    <w:abstractNumId w:val="16"/>
  </w:num>
  <w:num w:numId="20" w16cid:durableId="354384324">
    <w:abstractNumId w:val="10"/>
  </w:num>
  <w:num w:numId="21" w16cid:durableId="789663098">
    <w:abstractNumId w:val="0"/>
  </w:num>
  <w:num w:numId="22" w16cid:durableId="1732537811">
    <w:abstractNumId w:val="22"/>
  </w:num>
  <w:num w:numId="23" w16cid:durableId="1281642645">
    <w:abstractNumId w:val="5"/>
  </w:num>
  <w:num w:numId="24" w16cid:durableId="1611665434">
    <w:abstractNumId w:val="8"/>
  </w:num>
  <w:num w:numId="25" w16cid:durableId="2007172155">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linda Henry">
    <w15:presenceInfo w15:providerId="AD" w15:userId="S::HenryM@headwaterscorp.com::e4c8f1aa-237c-4544-b1e9-dc5873f12c60"/>
  </w15:person>
  <w15:person w15:author="Rich Walters">
    <w15:presenceInfo w15:providerId="AD" w15:userId="S::rwalters@TNC.ORG::82c5ba46-b3d8-42c7-b145-de11a17fb8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217"/>
    <w:rsid w:val="00001CD3"/>
    <w:rsid w:val="00004475"/>
    <w:rsid w:val="0000483A"/>
    <w:rsid w:val="00005BBA"/>
    <w:rsid w:val="00005CE5"/>
    <w:rsid w:val="00010141"/>
    <w:rsid w:val="00011BD2"/>
    <w:rsid w:val="000123AE"/>
    <w:rsid w:val="00012A5C"/>
    <w:rsid w:val="00013ED2"/>
    <w:rsid w:val="000147F1"/>
    <w:rsid w:val="00014FE8"/>
    <w:rsid w:val="00015E63"/>
    <w:rsid w:val="00021959"/>
    <w:rsid w:val="00022D41"/>
    <w:rsid w:val="000242B4"/>
    <w:rsid w:val="00024A6B"/>
    <w:rsid w:val="00030A59"/>
    <w:rsid w:val="00031018"/>
    <w:rsid w:val="0003190D"/>
    <w:rsid w:val="00032425"/>
    <w:rsid w:val="0003622E"/>
    <w:rsid w:val="000363BF"/>
    <w:rsid w:val="00037A51"/>
    <w:rsid w:val="00041D84"/>
    <w:rsid w:val="000430E8"/>
    <w:rsid w:val="00044D8A"/>
    <w:rsid w:val="00044DD2"/>
    <w:rsid w:val="000459D0"/>
    <w:rsid w:val="00045E06"/>
    <w:rsid w:val="00045E6B"/>
    <w:rsid w:val="00046E18"/>
    <w:rsid w:val="00047C30"/>
    <w:rsid w:val="00047DEB"/>
    <w:rsid w:val="00047F6A"/>
    <w:rsid w:val="00051C57"/>
    <w:rsid w:val="00051FCC"/>
    <w:rsid w:val="000521DC"/>
    <w:rsid w:val="00054880"/>
    <w:rsid w:val="00055667"/>
    <w:rsid w:val="00055B9A"/>
    <w:rsid w:val="000560D9"/>
    <w:rsid w:val="0005699D"/>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33E"/>
    <w:rsid w:val="000718B3"/>
    <w:rsid w:val="00071CFE"/>
    <w:rsid w:val="00072973"/>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0FB9"/>
    <w:rsid w:val="000912D5"/>
    <w:rsid w:val="0009138F"/>
    <w:rsid w:val="00092D7B"/>
    <w:rsid w:val="00093A84"/>
    <w:rsid w:val="00093B40"/>
    <w:rsid w:val="00094D07"/>
    <w:rsid w:val="00094F40"/>
    <w:rsid w:val="00095D0D"/>
    <w:rsid w:val="000970F9"/>
    <w:rsid w:val="00097516"/>
    <w:rsid w:val="00097E1E"/>
    <w:rsid w:val="000A0509"/>
    <w:rsid w:val="000A1F08"/>
    <w:rsid w:val="000A2C69"/>
    <w:rsid w:val="000A5526"/>
    <w:rsid w:val="000A5910"/>
    <w:rsid w:val="000A5F37"/>
    <w:rsid w:val="000A6855"/>
    <w:rsid w:val="000A6E34"/>
    <w:rsid w:val="000B039B"/>
    <w:rsid w:val="000B1887"/>
    <w:rsid w:val="000B305F"/>
    <w:rsid w:val="000B4A76"/>
    <w:rsid w:val="000B7163"/>
    <w:rsid w:val="000C038B"/>
    <w:rsid w:val="000C095F"/>
    <w:rsid w:val="000C1153"/>
    <w:rsid w:val="000C1840"/>
    <w:rsid w:val="000C19AA"/>
    <w:rsid w:val="000C1A11"/>
    <w:rsid w:val="000C2147"/>
    <w:rsid w:val="000C22CF"/>
    <w:rsid w:val="000C2FB7"/>
    <w:rsid w:val="000C31CC"/>
    <w:rsid w:val="000C3A19"/>
    <w:rsid w:val="000C4D7E"/>
    <w:rsid w:val="000C5076"/>
    <w:rsid w:val="000C53AF"/>
    <w:rsid w:val="000C67B8"/>
    <w:rsid w:val="000C6B66"/>
    <w:rsid w:val="000C6E4A"/>
    <w:rsid w:val="000C743B"/>
    <w:rsid w:val="000D1840"/>
    <w:rsid w:val="000D1A06"/>
    <w:rsid w:val="000D21A1"/>
    <w:rsid w:val="000D5070"/>
    <w:rsid w:val="000D57AF"/>
    <w:rsid w:val="000D5CF6"/>
    <w:rsid w:val="000D6BD7"/>
    <w:rsid w:val="000E01EB"/>
    <w:rsid w:val="000E0FA3"/>
    <w:rsid w:val="000E1B9D"/>
    <w:rsid w:val="000E1E12"/>
    <w:rsid w:val="000E347E"/>
    <w:rsid w:val="000E3610"/>
    <w:rsid w:val="000E3A7E"/>
    <w:rsid w:val="000E437E"/>
    <w:rsid w:val="000E5021"/>
    <w:rsid w:val="000E5484"/>
    <w:rsid w:val="000E6168"/>
    <w:rsid w:val="000E674D"/>
    <w:rsid w:val="000E6AE4"/>
    <w:rsid w:val="000E7C4A"/>
    <w:rsid w:val="000E7DFA"/>
    <w:rsid w:val="000F0E9B"/>
    <w:rsid w:val="000F13E7"/>
    <w:rsid w:val="000F1DDB"/>
    <w:rsid w:val="000F2804"/>
    <w:rsid w:val="000F341A"/>
    <w:rsid w:val="000F3870"/>
    <w:rsid w:val="000F528B"/>
    <w:rsid w:val="000F5F7A"/>
    <w:rsid w:val="000F7F13"/>
    <w:rsid w:val="0010075E"/>
    <w:rsid w:val="00100806"/>
    <w:rsid w:val="0010294B"/>
    <w:rsid w:val="0010363D"/>
    <w:rsid w:val="001042DD"/>
    <w:rsid w:val="00104BB0"/>
    <w:rsid w:val="001062C5"/>
    <w:rsid w:val="00106A47"/>
    <w:rsid w:val="00106A99"/>
    <w:rsid w:val="001077F4"/>
    <w:rsid w:val="0011019A"/>
    <w:rsid w:val="001104DF"/>
    <w:rsid w:val="00112650"/>
    <w:rsid w:val="00112992"/>
    <w:rsid w:val="001131BF"/>
    <w:rsid w:val="00113778"/>
    <w:rsid w:val="001137B8"/>
    <w:rsid w:val="00113B64"/>
    <w:rsid w:val="001154B4"/>
    <w:rsid w:val="0011581B"/>
    <w:rsid w:val="00116246"/>
    <w:rsid w:val="00116470"/>
    <w:rsid w:val="00116662"/>
    <w:rsid w:val="00117231"/>
    <w:rsid w:val="001173A4"/>
    <w:rsid w:val="00117CD0"/>
    <w:rsid w:val="00120559"/>
    <w:rsid w:val="00120814"/>
    <w:rsid w:val="0012136C"/>
    <w:rsid w:val="00122525"/>
    <w:rsid w:val="00122719"/>
    <w:rsid w:val="00122B9F"/>
    <w:rsid w:val="00124C0E"/>
    <w:rsid w:val="00124E23"/>
    <w:rsid w:val="0012770E"/>
    <w:rsid w:val="001277C9"/>
    <w:rsid w:val="00130DC0"/>
    <w:rsid w:val="00130F57"/>
    <w:rsid w:val="001311EE"/>
    <w:rsid w:val="00131C9F"/>
    <w:rsid w:val="00132177"/>
    <w:rsid w:val="00132514"/>
    <w:rsid w:val="00133EB0"/>
    <w:rsid w:val="001341E7"/>
    <w:rsid w:val="00134653"/>
    <w:rsid w:val="001352A3"/>
    <w:rsid w:val="001354AC"/>
    <w:rsid w:val="00136DAB"/>
    <w:rsid w:val="00137849"/>
    <w:rsid w:val="001411EF"/>
    <w:rsid w:val="00141471"/>
    <w:rsid w:val="00142A98"/>
    <w:rsid w:val="0014306B"/>
    <w:rsid w:val="0014505E"/>
    <w:rsid w:val="00145D25"/>
    <w:rsid w:val="00147503"/>
    <w:rsid w:val="00147D2A"/>
    <w:rsid w:val="00147E80"/>
    <w:rsid w:val="001527F1"/>
    <w:rsid w:val="001577DA"/>
    <w:rsid w:val="0016044D"/>
    <w:rsid w:val="0016170F"/>
    <w:rsid w:val="001619AA"/>
    <w:rsid w:val="0016214E"/>
    <w:rsid w:val="001632BA"/>
    <w:rsid w:val="00164AD7"/>
    <w:rsid w:val="001658EA"/>
    <w:rsid w:val="001661CA"/>
    <w:rsid w:val="00166DC7"/>
    <w:rsid w:val="001674AD"/>
    <w:rsid w:val="00167D12"/>
    <w:rsid w:val="0017057E"/>
    <w:rsid w:val="001716E8"/>
    <w:rsid w:val="00171763"/>
    <w:rsid w:val="00171DFD"/>
    <w:rsid w:val="00172383"/>
    <w:rsid w:val="00172E90"/>
    <w:rsid w:val="00172FDD"/>
    <w:rsid w:val="001732EB"/>
    <w:rsid w:val="00174706"/>
    <w:rsid w:val="00174DF9"/>
    <w:rsid w:val="001752B3"/>
    <w:rsid w:val="00175F85"/>
    <w:rsid w:val="0017697A"/>
    <w:rsid w:val="001826AC"/>
    <w:rsid w:val="001826F2"/>
    <w:rsid w:val="00182B7D"/>
    <w:rsid w:val="00183158"/>
    <w:rsid w:val="0018521A"/>
    <w:rsid w:val="001854E4"/>
    <w:rsid w:val="00185ABD"/>
    <w:rsid w:val="0019442C"/>
    <w:rsid w:val="00195697"/>
    <w:rsid w:val="00195F56"/>
    <w:rsid w:val="00197F09"/>
    <w:rsid w:val="001A19E7"/>
    <w:rsid w:val="001A1DCF"/>
    <w:rsid w:val="001A1EF1"/>
    <w:rsid w:val="001A2175"/>
    <w:rsid w:val="001A284B"/>
    <w:rsid w:val="001A28A5"/>
    <w:rsid w:val="001A2A27"/>
    <w:rsid w:val="001A473A"/>
    <w:rsid w:val="001A4EB3"/>
    <w:rsid w:val="001A5B8E"/>
    <w:rsid w:val="001A6056"/>
    <w:rsid w:val="001A660C"/>
    <w:rsid w:val="001A696F"/>
    <w:rsid w:val="001B17C7"/>
    <w:rsid w:val="001B1CE8"/>
    <w:rsid w:val="001B2885"/>
    <w:rsid w:val="001B290A"/>
    <w:rsid w:val="001B3880"/>
    <w:rsid w:val="001B4D62"/>
    <w:rsid w:val="001B5162"/>
    <w:rsid w:val="001B725F"/>
    <w:rsid w:val="001C003C"/>
    <w:rsid w:val="001C0137"/>
    <w:rsid w:val="001C163B"/>
    <w:rsid w:val="001C1A88"/>
    <w:rsid w:val="001C1D12"/>
    <w:rsid w:val="001C3D67"/>
    <w:rsid w:val="001C4405"/>
    <w:rsid w:val="001C4F11"/>
    <w:rsid w:val="001C6982"/>
    <w:rsid w:val="001C6ED9"/>
    <w:rsid w:val="001D03BF"/>
    <w:rsid w:val="001D0E3B"/>
    <w:rsid w:val="001D4353"/>
    <w:rsid w:val="001D45E3"/>
    <w:rsid w:val="001D50F4"/>
    <w:rsid w:val="001D6D0E"/>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061A7"/>
    <w:rsid w:val="0021185F"/>
    <w:rsid w:val="00211F5E"/>
    <w:rsid w:val="00213CD1"/>
    <w:rsid w:val="00213EFD"/>
    <w:rsid w:val="00214376"/>
    <w:rsid w:val="00214A11"/>
    <w:rsid w:val="002158B0"/>
    <w:rsid w:val="00216CCB"/>
    <w:rsid w:val="0022020C"/>
    <w:rsid w:val="0022062A"/>
    <w:rsid w:val="00220CBE"/>
    <w:rsid w:val="00220EFB"/>
    <w:rsid w:val="0022181D"/>
    <w:rsid w:val="0022272A"/>
    <w:rsid w:val="00223DB7"/>
    <w:rsid w:val="002264F8"/>
    <w:rsid w:val="00227B1E"/>
    <w:rsid w:val="00227B5B"/>
    <w:rsid w:val="00230241"/>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47958"/>
    <w:rsid w:val="00251E05"/>
    <w:rsid w:val="002523BC"/>
    <w:rsid w:val="00252684"/>
    <w:rsid w:val="002531AF"/>
    <w:rsid w:val="002538D2"/>
    <w:rsid w:val="002539BC"/>
    <w:rsid w:val="00253E14"/>
    <w:rsid w:val="0025491E"/>
    <w:rsid w:val="00254FA6"/>
    <w:rsid w:val="002553BA"/>
    <w:rsid w:val="002558AF"/>
    <w:rsid w:val="00256166"/>
    <w:rsid w:val="00256502"/>
    <w:rsid w:val="00256702"/>
    <w:rsid w:val="00256888"/>
    <w:rsid w:val="00256A96"/>
    <w:rsid w:val="00256B17"/>
    <w:rsid w:val="002614BF"/>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39C1"/>
    <w:rsid w:val="00287378"/>
    <w:rsid w:val="00287912"/>
    <w:rsid w:val="0029159D"/>
    <w:rsid w:val="002924C4"/>
    <w:rsid w:val="00293F69"/>
    <w:rsid w:val="00294F2F"/>
    <w:rsid w:val="00296985"/>
    <w:rsid w:val="0029780C"/>
    <w:rsid w:val="00297E9A"/>
    <w:rsid w:val="002A3077"/>
    <w:rsid w:val="002A5EDB"/>
    <w:rsid w:val="002A5F48"/>
    <w:rsid w:val="002A5FB6"/>
    <w:rsid w:val="002A61B9"/>
    <w:rsid w:val="002B00A6"/>
    <w:rsid w:val="002B162E"/>
    <w:rsid w:val="002B1999"/>
    <w:rsid w:val="002B396B"/>
    <w:rsid w:val="002B46D2"/>
    <w:rsid w:val="002B4830"/>
    <w:rsid w:val="002B6241"/>
    <w:rsid w:val="002B71B3"/>
    <w:rsid w:val="002C0439"/>
    <w:rsid w:val="002C2759"/>
    <w:rsid w:val="002C2B7D"/>
    <w:rsid w:val="002C4256"/>
    <w:rsid w:val="002C60C2"/>
    <w:rsid w:val="002C6C67"/>
    <w:rsid w:val="002C6EE8"/>
    <w:rsid w:val="002D0C3E"/>
    <w:rsid w:val="002D1400"/>
    <w:rsid w:val="002D1473"/>
    <w:rsid w:val="002D1785"/>
    <w:rsid w:val="002D2232"/>
    <w:rsid w:val="002D2E9C"/>
    <w:rsid w:val="002D39D7"/>
    <w:rsid w:val="002D428D"/>
    <w:rsid w:val="002D4406"/>
    <w:rsid w:val="002D531B"/>
    <w:rsid w:val="002D63B0"/>
    <w:rsid w:val="002E1044"/>
    <w:rsid w:val="002E280D"/>
    <w:rsid w:val="002E3B07"/>
    <w:rsid w:val="002E3B13"/>
    <w:rsid w:val="002E5E25"/>
    <w:rsid w:val="002E6F5E"/>
    <w:rsid w:val="002E73DC"/>
    <w:rsid w:val="002E7B42"/>
    <w:rsid w:val="002E7CED"/>
    <w:rsid w:val="002F13D6"/>
    <w:rsid w:val="002F2573"/>
    <w:rsid w:val="002F39C2"/>
    <w:rsid w:val="002F571B"/>
    <w:rsid w:val="002F582B"/>
    <w:rsid w:val="00300097"/>
    <w:rsid w:val="0030082C"/>
    <w:rsid w:val="00300995"/>
    <w:rsid w:val="00300FAF"/>
    <w:rsid w:val="00301308"/>
    <w:rsid w:val="0030180C"/>
    <w:rsid w:val="00301AB8"/>
    <w:rsid w:val="003020C1"/>
    <w:rsid w:val="0030213E"/>
    <w:rsid w:val="00302D39"/>
    <w:rsid w:val="00303ED8"/>
    <w:rsid w:val="0030465A"/>
    <w:rsid w:val="00305860"/>
    <w:rsid w:val="00306685"/>
    <w:rsid w:val="00307964"/>
    <w:rsid w:val="00311FD3"/>
    <w:rsid w:val="0031253A"/>
    <w:rsid w:val="00312787"/>
    <w:rsid w:val="003129EB"/>
    <w:rsid w:val="0031384E"/>
    <w:rsid w:val="00313963"/>
    <w:rsid w:val="00313EC8"/>
    <w:rsid w:val="003143E1"/>
    <w:rsid w:val="003154C9"/>
    <w:rsid w:val="00315936"/>
    <w:rsid w:val="00315DF6"/>
    <w:rsid w:val="0032017C"/>
    <w:rsid w:val="00320A69"/>
    <w:rsid w:val="00321642"/>
    <w:rsid w:val="00322283"/>
    <w:rsid w:val="003265C4"/>
    <w:rsid w:val="00326C6A"/>
    <w:rsid w:val="00327808"/>
    <w:rsid w:val="00330980"/>
    <w:rsid w:val="003316AB"/>
    <w:rsid w:val="00331C16"/>
    <w:rsid w:val="00332DB9"/>
    <w:rsid w:val="00332E89"/>
    <w:rsid w:val="003330BA"/>
    <w:rsid w:val="003336E3"/>
    <w:rsid w:val="00333DBB"/>
    <w:rsid w:val="003341E4"/>
    <w:rsid w:val="00334FA2"/>
    <w:rsid w:val="003356BE"/>
    <w:rsid w:val="00335AF6"/>
    <w:rsid w:val="00336CB8"/>
    <w:rsid w:val="003373D8"/>
    <w:rsid w:val="0034065A"/>
    <w:rsid w:val="00340D44"/>
    <w:rsid w:val="00341727"/>
    <w:rsid w:val="0034172E"/>
    <w:rsid w:val="00341965"/>
    <w:rsid w:val="00343CFB"/>
    <w:rsid w:val="003443D1"/>
    <w:rsid w:val="003445DE"/>
    <w:rsid w:val="003454BE"/>
    <w:rsid w:val="00347797"/>
    <w:rsid w:val="00350DE9"/>
    <w:rsid w:val="00351F46"/>
    <w:rsid w:val="003532A4"/>
    <w:rsid w:val="00354952"/>
    <w:rsid w:val="003549F8"/>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76DF3"/>
    <w:rsid w:val="00380EE2"/>
    <w:rsid w:val="0038290D"/>
    <w:rsid w:val="00382C6A"/>
    <w:rsid w:val="00382E09"/>
    <w:rsid w:val="003854C2"/>
    <w:rsid w:val="00386734"/>
    <w:rsid w:val="0038774E"/>
    <w:rsid w:val="00387FF4"/>
    <w:rsid w:val="0039081B"/>
    <w:rsid w:val="00391014"/>
    <w:rsid w:val="00392EA2"/>
    <w:rsid w:val="003933D3"/>
    <w:rsid w:val="0039403E"/>
    <w:rsid w:val="00394DF8"/>
    <w:rsid w:val="003963D5"/>
    <w:rsid w:val="0039672D"/>
    <w:rsid w:val="00396A66"/>
    <w:rsid w:val="00396B07"/>
    <w:rsid w:val="00397186"/>
    <w:rsid w:val="0039755A"/>
    <w:rsid w:val="00397706"/>
    <w:rsid w:val="003978B6"/>
    <w:rsid w:val="00397A21"/>
    <w:rsid w:val="003A0563"/>
    <w:rsid w:val="003A0FDB"/>
    <w:rsid w:val="003A2032"/>
    <w:rsid w:val="003A2467"/>
    <w:rsid w:val="003A35D5"/>
    <w:rsid w:val="003A3779"/>
    <w:rsid w:val="003A5337"/>
    <w:rsid w:val="003A5C5F"/>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1CEC"/>
    <w:rsid w:val="003C23C7"/>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2FF4"/>
    <w:rsid w:val="003E3D48"/>
    <w:rsid w:val="003E473D"/>
    <w:rsid w:val="003E5360"/>
    <w:rsid w:val="003E67C0"/>
    <w:rsid w:val="003E77A6"/>
    <w:rsid w:val="003E7A25"/>
    <w:rsid w:val="003E7E8A"/>
    <w:rsid w:val="003F0F45"/>
    <w:rsid w:val="003F140C"/>
    <w:rsid w:val="003F1B3E"/>
    <w:rsid w:val="003F42CD"/>
    <w:rsid w:val="003F4738"/>
    <w:rsid w:val="003F63FE"/>
    <w:rsid w:val="003F6ED9"/>
    <w:rsid w:val="003F6F2B"/>
    <w:rsid w:val="003F779B"/>
    <w:rsid w:val="003F7A13"/>
    <w:rsid w:val="0040012F"/>
    <w:rsid w:val="004001F3"/>
    <w:rsid w:val="00400B4A"/>
    <w:rsid w:val="004012E2"/>
    <w:rsid w:val="00402CEC"/>
    <w:rsid w:val="00403C20"/>
    <w:rsid w:val="00404092"/>
    <w:rsid w:val="00404A46"/>
    <w:rsid w:val="00404F12"/>
    <w:rsid w:val="004073F9"/>
    <w:rsid w:val="00407F26"/>
    <w:rsid w:val="0041099D"/>
    <w:rsid w:val="00410A62"/>
    <w:rsid w:val="00412E5B"/>
    <w:rsid w:val="004135B3"/>
    <w:rsid w:val="00414E89"/>
    <w:rsid w:val="00416531"/>
    <w:rsid w:val="00416BD6"/>
    <w:rsid w:val="004203F4"/>
    <w:rsid w:val="004204A3"/>
    <w:rsid w:val="00421CA8"/>
    <w:rsid w:val="0042329C"/>
    <w:rsid w:val="00423E9C"/>
    <w:rsid w:val="00424515"/>
    <w:rsid w:val="00424BC5"/>
    <w:rsid w:val="00425C69"/>
    <w:rsid w:val="004302BB"/>
    <w:rsid w:val="00430B30"/>
    <w:rsid w:val="00431B53"/>
    <w:rsid w:val="0043253C"/>
    <w:rsid w:val="00434F47"/>
    <w:rsid w:val="00435075"/>
    <w:rsid w:val="00435AE4"/>
    <w:rsid w:val="00435F94"/>
    <w:rsid w:val="00436DC6"/>
    <w:rsid w:val="004372A1"/>
    <w:rsid w:val="00440C1D"/>
    <w:rsid w:val="00441E76"/>
    <w:rsid w:val="00443E1B"/>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1E8"/>
    <w:rsid w:val="00462349"/>
    <w:rsid w:val="004631BC"/>
    <w:rsid w:val="004637DB"/>
    <w:rsid w:val="0046409B"/>
    <w:rsid w:val="004711AB"/>
    <w:rsid w:val="0047156F"/>
    <w:rsid w:val="00471725"/>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7AD"/>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4AE0"/>
    <w:rsid w:val="0049610B"/>
    <w:rsid w:val="004962ED"/>
    <w:rsid w:val="004970E0"/>
    <w:rsid w:val="004A3233"/>
    <w:rsid w:val="004A34B4"/>
    <w:rsid w:val="004A3C8C"/>
    <w:rsid w:val="004A43A1"/>
    <w:rsid w:val="004A5ECE"/>
    <w:rsid w:val="004A6CB7"/>
    <w:rsid w:val="004A701E"/>
    <w:rsid w:val="004B05D5"/>
    <w:rsid w:val="004B0A83"/>
    <w:rsid w:val="004B0DCC"/>
    <w:rsid w:val="004B10E3"/>
    <w:rsid w:val="004B13E5"/>
    <w:rsid w:val="004B1E32"/>
    <w:rsid w:val="004B2CA2"/>
    <w:rsid w:val="004B660D"/>
    <w:rsid w:val="004C2309"/>
    <w:rsid w:val="004C26E3"/>
    <w:rsid w:val="004C4DBB"/>
    <w:rsid w:val="004C4F40"/>
    <w:rsid w:val="004C4FEE"/>
    <w:rsid w:val="004C518E"/>
    <w:rsid w:val="004C5D61"/>
    <w:rsid w:val="004C5E0B"/>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3A1E"/>
    <w:rsid w:val="004F3ECC"/>
    <w:rsid w:val="004F52E6"/>
    <w:rsid w:val="004F6281"/>
    <w:rsid w:val="00501EA7"/>
    <w:rsid w:val="00501EE2"/>
    <w:rsid w:val="005021FE"/>
    <w:rsid w:val="00502507"/>
    <w:rsid w:val="00503C8B"/>
    <w:rsid w:val="00506268"/>
    <w:rsid w:val="00506D96"/>
    <w:rsid w:val="0050709C"/>
    <w:rsid w:val="00507F13"/>
    <w:rsid w:val="005100EE"/>
    <w:rsid w:val="0051072B"/>
    <w:rsid w:val="00511DAC"/>
    <w:rsid w:val="0051390A"/>
    <w:rsid w:val="00513F1D"/>
    <w:rsid w:val="00515667"/>
    <w:rsid w:val="00516CFD"/>
    <w:rsid w:val="0052009F"/>
    <w:rsid w:val="00520317"/>
    <w:rsid w:val="0052348A"/>
    <w:rsid w:val="005269B6"/>
    <w:rsid w:val="00526D90"/>
    <w:rsid w:val="005271BE"/>
    <w:rsid w:val="00527667"/>
    <w:rsid w:val="0052777E"/>
    <w:rsid w:val="00527947"/>
    <w:rsid w:val="00527BFE"/>
    <w:rsid w:val="00527E99"/>
    <w:rsid w:val="00527EA3"/>
    <w:rsid w:val="0053140C"/>
    <w:rsid w:val="005333DB"/>
    <w:rsid w:val="0053434E"/>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1639"/>
    <w:rsid w:val="005522BF"/>
    <w:rsid w:val="005539EB"/>
    <w:rsid w:val="00553B83"/>
    <w:rsid w:val="0055416F"/>
    <w:rsid w:val="0055539B"/>
    <w:rsid w:val="00555839"/>
    <w:rsid w:val="00555883"/>
    <w:rsid w:val="005578A6"/>
    <w:rsid w:val="00560B47"/>
    <w:rsid w:val="00560EEA"/>
    <w:rsid w:val="00561864"/>
    <w:rsid w:val="00563071"/>
    <w:rsid w:val="00564248"/>
    <w:rsid w:val="005648D4"/>
    <w:rsid w:val="005658EE"/>
    <w:rsid w:val="00565AFF"/>
    <w:rsid w:val="00565D81"/>
    <w:rsid w:val="005666DE"/>
    <w:rsid w:val="005674CE"/>
    <w:rsid w:val="0057093F"/>
    <w:rsid w:val="0057119C"/>
    <w:rsid w:val="00571641"/>
    <w:rsid w:val="00571891"/>
    <w:rsid w:val="00573182"/>
    <w:rsid w:val="0057387D"/>
    <w:rsid w:val="005745E1"/>
    <w:rsid w:val="00575268"/>
    <w:rsid w:val="00576006"/>
    <w:rsid w:val="00576F90"/>
    <w:rsid w:val="0057774D"/>
    <w:rsid w:val="00577AC7"/>
    <w:rsid w:val="00583E34"/>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A498C"/>
    <w:rsid w:val="005B2FAA"/>
    <w:rsid w:val="005B3B02"/>
    <w:rsid w:val="005B3CAC"/>
    <w:rsid w:val="005B4C33"/>
    <w:rsid w:val="005B56B3"/>
    <w:rsid w:val="005B5CB6"/>
    <w:rsid w:val="005B7EE4"/>
    <w:rsid w:val="005C03DE"/>
    <w:rsid w:val="005C0F6A"/>
    <w:rsid w:val="005C39FA"/>
    <w:rsid w:val="005C5A47"/>
    <w:rsid w:val="005C680B"/>
    <w:rsid w:val="005C6B28"/>
    <w:rsid w:val="005C6DBE"/>
    <w:rsid w:val="005C756A"/>
    <w:rsid w:val="005C788F"/>
    <w:rsid w:val="005C7D5C"/>
    <w:rsid w:val="005D0401"/>
    <w:rsid w:val="005D0A01"/>
    <w:rsid w:val="005D1BF7"/>
    <w:rsid w:val="005D256F"/>
    <w:rsid w:val="005D2B69"/>
    <w:rsid w:val="005D3D4D"/>
    <w:rsid w:val="005D4264"/>
    <w:rsid w:val="005D4820"/>
    <w:rsid w:val="005D4A6B"/>
    <w:rsid w:val="005D6DF2"/>
    <w:rsid w:val="005D7CA6"/>
    <w:rsid w:val="005E0228"/>
    <w:rsid w:val="005E1575"/>
    <w:rsid w:val="005E236E"/>
    <w:rsid w:val="005E31EE"/>
    <w:rsid w:val="005E45DD"/>
    <w:rsid w:val="005E5928"/>
    <w:rsid w:val="005E633F"/>
    <w:rsid w:val="005E6A2F"/>
    <w:rsid w:val="005E73D4"/>
    <w:rsid w:val="005F1614"/>
    <w:rsid w:val="005F20EF"/>
    <w:rsid w:val="005F2D50"/>
    <w:rsid w:val="005F3BEA"/>
    <w:rsid w:val="005F5798"/>
    <w:rsid w:val="005F6585"/>
    <w:rsid w:val="005F6FC2"/>
    <w:rsid w:val="0060028E"/>
    <w:rsid w:val="00600A9F"/>
    <w:rsid w:val="006015B9"/>
    <w:rsid w:val="00601EEC"/>
    <w:rsid w:val="00604235"/>
    <w:rsid w:val="00604CF1"/>
    <w:rsid w:val="0060514A"/>
    <w:rsid w:val="00606977"/>
    <w:rsid w:val="0061023B"/>
    <w:rsid w:val="006105E2"/>
    <w:rsid w:val="00611C62"/>
    <w:rsid w:val="00612480"/>
    <w:rsid w:val="00613092"/>
    <w:rsid w:val="00613421"/>
    <w:rsid w:val="00614EF6"/>
    <w:rsid w:val="00614FD5"/>
    <w:rsid w:val="0061596E"/>
    <w:rsid w:val="006169BF"/>
    <w:rsid w:val="006173E3"/>
    <w:rsid w:val="00617E54"/>
    <w:rsid w:val="006210D9"/>
    <w:rsid w:val="00623091"/>
    <w:rsid w:val="0062318B"/>
    <w:rsid w:val="00623484"/>
    <w:rsid w:val="00624317"/>
    <w:rsid w:val="00624D38"/>
    <w:rsid w:val="00624D92"/>
    <w:rsid w:val="0062526A"/>
    <w:rsid w:val="00627345"/>
    <w:rsid w:val="006279BE"/>
    <w:rsid w:val="00630876"/>
    <w:rsid w:val="006308B0"/>
    <w:rsid w:val="0063178C"/>
    <w:rsid w:val="00632967"/>
    <w:rsid w:val="006334C8"/>
    <w:rsid w:val="00635690"/>
    <w:rsid w:val="00636916"/>
    <w:rsid w:val="006375FF"/>
    <w:rsid w:val="00637F31"/>
    <w:rsid w:val="00643F5D"/>
    <w:rsid w:val="00645995"/>
    <w:rsid w:val="00645E1B"/>
    <w:rsid w:val="00647256"/>
    <w:rsid w:val="0065013B"/>
    <w:rsid w:val="0065021D"/>
    <w:rsid w:val="006505B8"/>
    <w:rsid w:val="006505D9"/>
    <w:rsid w:val="006510C0"/>
    <w:rsid w:val="00651FAE"/>
    <w:rsid w:val="00653117"/>
    <w:rsid w:val="006531A8"/>
    <w:rsid w:val="0065408C"/>
    <w:rsid w:val="00654154"/>
    <w:rsid w:val="00655F13"/>
    <w:rsid w:val="00657E57"/>
    <w:rsid w:val="00657F4D"/>
    <w:rsid w:val="00661069"/>
    <w:rsid w:val="00661738"/>
    <w:rsid w:val="00661D3E"/>
    <w:rsid w:val="00662777"/>
    <w:rsid w:val="006628C7"/>
    <w:rsid w:val="00663BBC"/>
    <w:rsid w:val="00663D4D"/>
    <w:rsid w:val="006651F2"/>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0129"/>
    <w:rsid w:val="00691722"/>
    <w:rsid w:val="00691F0D"/>
    <w:rsid w:val="00691F9C"/>
    <w:rsid w:val="00693CFA"/>
    <w:rsid w:val="00694A21"/>
    <w:rsid w:val="00695434"/>
    <w:rsid w:val="006965B0"/>
    <w:rsid w:val="006968F1"/>
    <w:rsid w:val="0069690F"/>
    <w:rsid w:val="006A03C5"/>
    <w:rsid w:val="006A1956"/>
    <w:rsid w:val="006A22CE"/>
    <w:rsid w:val="006A253C"/>
    <w:rsid w:val="006A2AE5"/>
    <w:rsid w:val="006A2F84"/>
    <w:rsid w:val="006A39E9"/>
    <w:rsid w:val="006A4B85"/>
    <w:rsid w:val="006A4C9F"/>
    <w:rsid w:val="006A66EA"/>
    <w:rsid w:val="006A6FAC"/>
    <w:rsid w:val="006A73CA"/>
    <w:rsid w:val="006A7C4A"/>
    <w:rsid w:val="006B113A"/>
    <w:rsid w:val="006B1F26"/>
    <w:rsid w:val="006B254E"/>
    <w:rsid w:val="006B272B"/>
    <w:rsid w:val="006B480F"/>
    <w:rsid w:val="006B4AB7"/>
    <w:rsid w:val="006B536A"/>
    <w:rsid w:val="006B577D"/>
    <w:rsid w:val="006B6471"/>
    <w:rsid w:val="006B6AD7"/>
    <w:rsid w:val="006B6B70"/>
    <w:rsid w:val="006B716F"/>
    <w:rsid w:val="006C1C59"/>
    <w:rsid w:val="006C2267"/>
    <w:rsid w:val="006C241B"/>
    <w:rsid w:val="006C3156"/>
    <w:rsid w:val="006C549D"/>
    <w:rsid w:val="006C5BFD"/>
    <w:rsid w:val="006C6C2C"/>
    <w:rsid w:val="006C6CB5"/>
    <w:rsid w:val="006C7B91"/>
    <w:rsid w:val="006D1090"/>
    <w:rsid w:val="006D2EA5"/>
    <w:rsid w:val="006D3338"/>
    <w:rsid w:val="006D5EB0"/>
    <w:rsid w:val="006D61EC"/>
    <w:rsid w:val="006D6D4D"/>
    <w:rsid w:val="006E0BDC"/>
    <w:rsid w:val="006E1A7C"/>
    <w:rsid w:val="006E23A2"/>
    <w:rsid w:val="006E35C2"/>
    <w:rsid w:val="006E5673"/>
    <w:rsid w:val="006E590E"/>
    <w:rsid w:val="006E60A1"/>
    <w:rsid w:val="006E72BF"/>
    <w:rsid w:val="006E75B1"/>
    <w:rsid w:val="006F16E5"/>
    <w:rsid w:val="006F1755"/>
    <w:rsid w:val="006F2603"/>
    <w:rsid w:val="006F3EC8"/>
    <w:rsid w:val="006F4620"/>
    <w:rsid w:val="006F4AAE"/>
    <w:rsid w:val="006F4C94"/>
    <w:rsid w:val="006F4F8E"/>
    <w:rsid w:val="006F52F0"/>
    <w:rsid w:val="006F6CE7"/>
    <w:rsid w:val="006F78BC"/>
    <w:rsid w:val="006F7D04"/>
    <w:rsid w:val="007000EC"/>
    <w:rsid w:val="007010DB"/>
    <w:rsid w:val="007010E9"/>
    <w:rsid w:val="007015E1"/>
    <w:rsid w:val="00701955"/>
    <w:rsid w:val="00703390"/>
    <w:rsid w:val="00703C02"/>
    <w:rsid w:val="0070402A"/>
    <w:rsid w:val="007043CC"/>
    <w:rsid w:val="00704882"/>
    <w:rsid w:val="00704B9A"/>
    <w:rsid w:val="0070597B"/>
    <w:rsid w:val="00705A54"/>
    <w:rsid w:val="00705F04"/>
    <w:rsid w:val="007063E7"/>
    <w:rsid w:val="00706BA3"/>
    <w:rsid w:val="00710B45"/>
    <w:rsid w:val="00710D7E"/>
    <w:rsid w:val="00711BC6"/>
    <w:rsid w:val="007131B5"/>
    <w:rsid w:val="00713A9B"/>
    <w:rsid w:val="007152B9"/>
    <w:rsid w:val="0071612C"/>
    <w:rsid w:val="00716DB1"/>
    <w:rsid w:val="00720F7F"/>
    <w:rsid w:val="00721550"/>
    <w:rsid w:val="0072278D"/>
    <w:rsid w:val="007227ED"/>
    <w:rsid w:val="0072366B"/>
    <w:rsid w:val="007236DE"/>
    <w:rsid w:val="00724573"/>
    <w:rsid w:val="00725D1A"/>
    <w:rsid w:val="00725F0F"/>
    <w:rsid w:val="00725F9F"/>
    <w:rsid w:val="007263BA"/>
    <w:rsid w:val="00726424"/>
    <w:rsid w:val="00727212"/>
    <w:rsid w:val="007301F0"/>
    <w:rsid w:val="00730EE5"/>
    <w:rsid w:val="00731746"/>
    <w:rsid w:val="00733A5E"/>
    <w:rsid w:val="0073476A"/>
    <w:rsid w:val="007347C8"/>
    <w:rsid w:val="007371A0"/>
    <w:rsid w:val="007372E4"/>
    <w:rsid w:val="00740228"/>
    <w:rsid w:val="0074049F"/>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1FF"/>
    <w:rsid w:val="0075670D"/>
    <w:rsid w:val="00756F1F"/>
    <w:rsid w:val="00757054"/>
    <w:rsid w:val="0076015A"/>
    <w:rsid w:val="00760324"/>
    <w:rsid w:val="00762A1F"/>
    <w:rsid w:val="0076369C"/>
    <w:rsid w:val="00764E87"/>
    <w:rsid w:val="007658B8"/>
    <w:rsid w:val="00765DF1"/>
    <w:rsid w:val="0077224F"/>
    <w:rsid w:val="00772731"/>
    <w:rsid w:val="00774758"/>
    <w:rsid w:val="00775B4B"/>
    <w:rsid w:val="007800CE"/>
    <w:rsid w:val="00780E34"/>
    <w:rsid w:val="0078299C"/>
    <w:rsid w:val="00782C52"/>
    <w:rsid w:val="00782C53"/>
    <w:rsid w:val="0078326D"/>
    <w:rsid w:val="00783506"/>
    <w:rsid w:val="007840C3"/>
    <w:rsid w:val="00786661"/>
    <w:rsid w:val="00786AA2"/>
    <w:rsid w:val="007917A3"/>
    <w:rsid w:val="0079267F"/>
    <w:rsid w:val="007932BD"/>
    <w:rsid w:val="00793D0F"/>
    <w:rsid w:val="00796896"/>
    <w:rsid w:val="00797511"/>
    <w:rsid w:val="007A0AF0"/>
    <w:rsid w:val="007A28B8"/>
    <w:rsid w:val="007A33F4"/>
    <w:rsid w:val="007A3534"/>
    <w:rsid w:val="007A65D2"/>
    <w:rsid w:val="007A6FEB"/>
    <w:rsid w:val="007B0400"/>
    <w:rsid w:val="007B08FC"/>
    <w:rsid w:val="007B1075"/>
    <w:rsid w:val="007B221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45E0"/>
    <w:rsid w:val="007C462E"/>
    <w:rsid w:val="007C6114"/>
    <w:rsid w:val="007C77EA"/>
    <w:rsid w:val="007C7975"/>
    <w:rsid w:val="007C7EE5"/>
    <w:rsid w:val="007D0039"/>
    <w:rsid w:val="007D299D"/>
    <w:rsid w:val="007D330F"/>
    <w:rsid w:val="007D45B3"/>
    <w:rsid w:val="007D5429"/>
    <w:rsid w:val="007D57A5"/>
    <w:rsid w:val="007D7B56"/>
    <w:rsid w:val="007E0E0D"/>
    <w:rsid w:val="007E13BB"/>
    <w:rsid w:val="007E15D1"/>
    <w:rsid w:val="007E179C"/>
    <w:rsid w:val="007E3230"/>
    <w:rsid w:val="007E452A"/>
    <w:rsid w:val="007E4A93"/>
    <w:rsid w:val="007E7E4B"/>
    <w:rsid w:val="007F0050"/>
    <w:rsid w:val="007F01B1"/>
    <w:rsid w:val="007F0734"/>
    <w:rsid w:val="007F1F69"/>
    <w:rsid w:val="007F2DFF"/>
    <w:rsid w:val="007F4249"/>
    <w:rsid w:val="007F4EDD"/>
    <w:rsid w:val="007F5BE9"/>
    <w:rsid w:val="007F79CB"/>
    <w:rsid w:val="007F79FE"/>
    <w:rsid w:val="008005E5"/>
    <w:rsid w:val="008006A6"/>
    <w:rsid w:val="008009A5"/>
    <w:rsid w:val="00802509"/>
    <w:rsid w:val="00803DB0"/>
    <w:rsid w:val="00803E48"/>
    <w:rsid w:val="008053C7"/>
    <w:rsid w:val="00805C7C"/>
    <w:rsid w:val="008069C5"/>
    <w:rsid w:val="00806AAA"/>
    <w:rsid w:val="00806B64"/>
    <w:rsid w:val="00806E89"/>
    <w:rsid w:val="008075AD"/>
    <w:rsid w:val="00812E9C"/>
    <w:rsid w:val="0081344D"/>
    <w:rsid w:val="008138A3"/>
    <w:rsid w:val="00813E14"/>
    <w:rsid w:val="0081603C"/>
    <w:rsid w:val="0081791E"/>
    <w:rsid w:val="008202E8"/>
    <w:rsid w:val="00820526"/>
    <w:rsid w:val="00820A63"/>
    <w:rsid w:val="00821EBF"/>
    <w:rsid w:val="008242C8"/>
    <w:rsid w:val="0082491B"/>
    <w:rsid w:val="00824FC6"/>
    <w:rsid w:val="008258FC"/>
    <w:rsid w:val="0083059F"/>
    <w:rsid w:val="0083081E"/>
    <w:rsid w:val="0083087B"/>
    <w:rsid w:val="00830FDF"/>
    <w:rsid w:val="008318D0"/>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50"/>
    <w:rsid w:val="00847EBC"/>
    <w:rsid w:val="0085000D"/>
    <w:rsid w:val="00850A53"/>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124"/>
    <w:rsid w:val="008655D4"/>
    <w:rsid w:val="0086612B"/>
    <w:rsid w:val="00866173"/>
    <w:rsid w:val="00866C81"/>
    <w:rsid w:val="00871F71"/>
    <w:rsid w:val="00873045"/>
    <w:rsid w:val="00874F8C"/>
    <w:rsid w:val="008753D0"/>
    <w:rsid w:val="008775D1"/>
    <w:rsid w:val="00882253"/>
    <w:rsid w:val="00883B5C"/>
    <w:rsid w:val="008864E4"/>
    <w:rsid w:val="00886567"/>
    <w:rsid w:val="00894165"/>
    <w:rsid w:val="008955E5"/>
    <w:rsid w:val="00896583"/>
    <w:rsid w:val="00896DA0"/>
    <w:rsid w:val="00896FCB"/>
    <w:rsid w:val="008971FE"/>
    <w:rsid w:val="00897B37"/>
    <w:rsid w:val="008A0D5C"/>
    <w:rsid w:val="008A1D3F"/>
    <w:rsid w:val="008A31E0"/>
    <w:rsid w:val="008A5620"/>
    <w:rsid w:val="008A5C44"/>
    <w:rsid w:val="008A5F43"/>
    <w:rsid w:val="008A6D4A"/>
    <w:rsid w:val="008A716B"/>
    <w:rsid w:val="008B0017"/>
    <w:rsid w:val="008B063B"/>
    <w:rsid w:val="008B0B27"/>
    <w:rsid w:val="008B12F1"/>
    <w:rsid w:val="008B240F"/>
    <w:rsid w:val="008B2DDB"/>
    <w:rsid w:val="008B3498"/>
    <w:rsid w:val="008B47EF"/>
    <w:rsid w:val="008B5965"/>
    <w:rsid w:val="008B68D3"/>
    <w:rsid w:val="008C1A71"/>
    <w:rsid w:val="008C29B5"/>
    <w:rsid w:val="008C4F77"/>
    <w:rsid w:val="008C5A35"/>
    <w:rsid w:val="008C6339"/>
    <w:rsid w:val="008C6FE5"/>
    <w:rsid w:val="008D095E"/>
    <w:rsid w:val="008D0CCF"/>
    <w:rsid w:val="008D0D3D"/>
    <w:rsid w:val="008D2B3C"/>
    <w:rsid w:val="008D4F9E"/>
    <w:rsid w:val="008D5094"/>
    <w:rsid w:val="008D5733"/>
    <w:rsid w:val="008D5D5D"/>
    <w:rsid w:val="008D6615"/>
    <w:rsid w:val="008D7911"/>
    <w:rsid w:val="008E2BC4"/>
    <w:rsid w:val="008E33BE"/>
    <w:rsid w:val="008E35AA"/>
    <w:rsid w:val="008E4192"/>
    <w:rsid w:val="008E4F3D"/>
    <w:rsid w:val="008E61AF"/>
    <w:rsid w:val="008E6FFC"/>
    <w:rsid w:val="008F0E4E"/>
    <w:rsid w:val="008F128F"/>
    <w:rsid w:val="008F2A58"/>
    <w:rsid w:val="008F665E"/>
    <w:rsid w:val="008F6AD3"/>
    <w:rsid w:val="008F71A7"/>
    <w:rsid w:val="00900CCB"/>
    <w:rsid w:val="00901AB1"/>
    <w:rsid w:val="00901F3D"/>
    <w:rsid w:val="00903D8F"/>
    <w:rsid w:val="00904B85"/>
    <w:rsid w:val="00906205"/>
    <w:rsid w:val="00913572"/>
    <w:rsid w:val="00913D06"/>
    <w:rsid w:val="00922592"/>
    <w:rsid w:val="00923E00"/>
    <w:rsid w:val="00924187"/>
    <w:rsid w:val="00924954"/>
    <w:rsid w:val="00925FBB"/>
    <w:rsid w:val="00926637"/>
    <w:rsid w:val="009275E5"/>
    <w:rsid w:val="00927A4C"/>
    <w:rsid w:val="0093174B"/>
    <w:rsid w:val="009329C3"/>
    <w:rsid w:val="00933A5B"/>
    <w:rsid w:val="009341F3"/>
    <w:rsid w:val="00935AA7"/>
    <w:rsid w:val="00936183"/>
    <w:rsid w:val="009362BA"/>
    <w:rsid w:val="00936709"/>
    <w:rsid w:val="00936E8C"/>
    <w:rsid w:val="00937922"/>
    <w:rsid w:val="0094165A"/>
    <w:rsid w:val="0094301B"/>
    <w:rsid w:val="009453A8"/>
    <w:rsid w:val="0094776D"/>
    <w:rsid w:val="00950826"/>
    <w:rsid w:val="00950C7D"/>
    <w:rsid w:val="00951361"/>
    <w:rsid w:val="00951E09"/>
    <w:rsid w:val="009520DE"/>
    <w:rsid w:val="00952120"/>
    <w:rsid w:val="0095232A"/>
    <w:rsid w:val="00953100"/>
    <w:rsid w:val="009535D9"/>
    <w:rsid w:val="00954877"/>
    <w:rsid w:val="00955AD4"/>
    <w:rsid w:val="0095696E"/>
    <w:rsid w:val="0095725D"/>
    <w:rsid w:val="0095767A"/>
    <w:rsid w:val="00960508"/>
    <w:rsid w:val="00960C32"/>
    <w:rsid w:val="0096113B"/>
    <w:rsid w:val="00961A77"/>
    <w:rsid w:val="009624F1"/>
    <w:rsid w:val="00963A2C"/>
    <w:rsid w:val="00964755"/>
    <w:rsid w:val="00964796"/>
    <w:rsid w:val="0096482E"/>
    <w:rsid w:val="00964C1A"/>
    <w:rsid w:val="009659DC"/>
    <w:rsid w:val="00965D85"/>
    <w:rsid w:val="00966575"/>
    <w:rsid w:val="00967265"/>
    <w:rsid w:val="0097055C"/>
    <w:rsid w:val="0097113A"/>
    <w:rsid w:val="009725AE"/>
    <w:rsid w:val="009739DA"/>
    <w:rsid w:val="00973AEB"/>
    <w:rsid w:val="00975294"/>
    <w:rsid w:val="0097597C"/>
    <w:rsid w:val="009761A9"/>
    <w:rsid w:val="00976558"/>
    <w:rsid w:val="009774EA"/>
    <w:rsid w:val="009779CF"/>
    <w:rsid w:val="00980453"/>
    <w:rsid w:val="00982048"/>
    <w:rsid w:val="009823FC"/>
    <w:rsid w:val="009826FD"/>
    <w:rsid w:val="00982F20"/>
    <w:rsid w:val="00983425"/>
    <w:rsid w:val="009836EA"/>
    <w:rsid w:val="00983D1C"/>
    <w:rsid w:val="009845FD"/>
    <w:rsid w:val="00984C6A"/>
    <w:rsid w:val="00985327"/>
    <w:rsid w:val="009853B0"/>
    <w:rsid w:val="00985412"/>
    <w:rsid w:val="009864AD"/>
    <w:rsid w:val="009864FB"/>
    <w:rsid w:val="00986953"/>
    <w:rsid w:val="00986D75"/>
    <w:rsid w:val="00990243"/>
    <w:rsid w:val="009903F8"/>
    <w:rsid w:val="00990E86"/>
    <w:rsid w:val="00990EF8"/>
    <w:rsid w:val="00991092"/>
    <w:rsid w:val="00991EAC"/>
    <w:rsid w:val="00991EE1"/>
    <w:rsid w:val="00992067"/>
    <w:rsid w:val="0099245A"/>
    <w:rsid w:val="00993B67"/>
    <w:rsid w:val="00993DA3"/>
    <w:rsid w:val="0099522F"/>
    <w:rsid w:val="009957C2"/>
    <w:rsid w:val="00995873"/>
    <w:rsid w:val="00995E8B"/>
    <w:rsid w:val="00996D63"/>
    <w:rsid w:val="009A059E"/>
    <w:rsid w:val="009A1EEE"/>
    <w:rsid w:val="009A2065"/>
    <w:rsid w:val="009A39FC"/>
    <w:rsid w:val="009A4DB0"/>
    <w:rsid w:val="009A5474"/>
    <w:rsid w:val="009A631D"/>
    <w:rsid w:val="009A6975"/>
    <w:rsid w:val="009A76E1"/>
    <w:rsid w:val="009B0800"/>
    <w:rsid w:val="009B3068"/>
    <w:rsid w:val="009B401C"/>
    <w:rsid w:val="009B403A"/>
    <w:rsid w:val="009B421D"/>
    <w:rsid w:val="009B4255"/>
    <w:rsid w:val="009B5C68"/>
    <w:rsid w:val="009B5F0A"/>
    <w:rsid w:val="009B665B"/>
    <w:rsid w:val="009B6696"/>
    <w:rsid w:val="009B6F1E"/>
    <w:rsid w:val="009B7A7D"/>
    <w:rsid w:val="009C05DF"/>
    <w:rsid w:val="009C2BDA"/>
    <w:rsid w:val="009C324A"/>
    <w:rsid w:val="009C59E0"/>
    <w:rsid w:val="009C6190"/>
    <w:rsid w:val="009D0375"/>
    <w:rsid w:val="009D08A2"/>
    <w:rsid w:val="009D0900"/>
    <w:rsid w:val="009D0D69"/>
    <w:rsid w:val="009D1675"/>
    <w:rsid w:val="009D2309"/>
    <w:rsid w:val="009D27F6"/>
    <w:rsid w:val="009D2A9F"/>
    <w:rsid w:val="009D2DFB"/>
    <w:rsid w:val="009D34FB"/>
    <w:rsid w:val="009D3758"/>
    <w:rsid w:val="009D3DD6"/>
    <w:rsid w:val="009D5F8A"/>
    <w:rsid w:val="009D6A56"/>
    <w:rsid w:val="009D7806"/>
    <w:rsid w:val="009D7F1A"/>
    <w:rsid w:val="009E04C1"/>
    <w:rsid w:val="009E12B3"/>
    <w:rsid w:val="009E1737"/>
    <w:rsid w:val="009E214A"/>
    <w:rsid w:val="009E36ED"/>
    <w:rsid w:val="009E415D"/>
    <w:rsid w:val="009E4689"/>
    <w:rsid w:val="009E557D"/>
    <w:rsid w:val="009E5756"/>
    <w:rsid w:val="009E7511"/>
    <w:rsid w:val="009E789B"/>
    <w:rsid w:val="009E7C2C"/>
    <w:rsid w:val="009F03A0"/>
    <w:rsid w:val="009F0C49"/>
    <w:rsid w:val="009F1F4E"/>
    <w:rsid w:val="009F2198"/>
    <w:rsid w:val="009F2A42"/>
    <w:rsid w:val="009F2B0D"/>
    <w:rsid w:val="009F4608"/>
    <w:rsid w:val="009F53CB"/>
    <w:rsid w:val="009F7070"/>
    <w:rsid w:val="00A0010D"/>
    <w:rsid w:val="00A01B44"/>
    <w:rsid w:val="00A01C87"/>
    <w:rsid w:val="00A02298"/>
    <w:rsid w:val="00A0282E"/>
    <w:rsid w:val="00A034AD"/>
    <w:rsid w:val="00A03CF6"/>
    <w:rsid w:val="00A04B3F"/>
    <w:rsid w:val="00A04E85"/>
    <w:rsid w:val="00A05626"/>
    <w:rsid w:val="00A05AD9"/>
    <w:rsid w:val="00A05ADC"/>
    <w:rsid w:val="00A06D2B"/>
    <w:rsid w:val="00A1048A"/>
    <w:rsid w:val="00A11CF7"/>
    <w:rsid w:val="00A12E5F"/>
    <w:rsid w:val="00A14BA5"/>
    <w:rsid w:val="00A15DBF"/>
    <w:rsid w:val="00A162E8"/>
    <w:rsid w:val="00A17D0A"/>
    <w:rsid w:val="00A17FBF"/>
    <w:rsid w:val="00A22CA7"/>
    <w:rsid w:val="00A23A50"/>
    <w:rsid w:val="00A23AFA"/>
    <w:rsid w:val="00A23CAC"/>
    <w:rsid w:val="00A24E15"/>
    <w:rsid w:val="00A25335"/>
    <w:rsid w:val="00A26753"/>
    <w:rsid w:val="00A26C4B"/>
    <w:rsid w:val="00A26F55"/>
    <w:rsid w:val="00A27025"/>
    <w:rsid w:val="00A2779C"/>
    <w:rsid w:val="00A30709"/>
    <w:rsid w:val="00A30746"/>
    <w:rsid w:val="00A32D63"/>
    <w:rsid w:val="00A3339E"/>
    <w:rsid w:val="00A3403E"/>
    <w:rsid w:val="00A34780"/>
    <w:rsid w:val="00A35008"/>
    <w:rsid w:val="00A35103"/>
    <w:rsid w:val="00A36615"/>
    <w:rsid w:val="00A36BB8"/>
    <w:rsid w:val="00A36DF2"/>
    <w:rsid w:val="00A3701C"/>
    <w:rsid w:val="00A371B4"/>
    <w:rsid w:val="00A40163"/>
    <w:rsid w:val="00A41DD8"/>
    <w:rsid w:val="00A41FE3"/>
    <w:rsid w:val="00A436E7"/>
    <w:rsid w:val="00A43999"/>
    <w:rsid w:val="00A4526A"/>
    <w:rsid w:val="00A476BD"/>
    <w:rsid w:val="00A47795"/>
    <w:rsid w:val="00A510DE"/>
    <w:rsid w:val="00A51EE0"/>
    <w:rsid w:val="00A520C2"/>
    <w:rsid w:val="00A53296"/>
    <w:rsid w:val="00A53B8A"/>
    <w:rsid w:val="00A54003"/>
    <w:rsid w:val="00A57371"/>
    <w:rsid w:val="00A57687"/>
    <w:rsid w:val="00A5775D"/>
    <w:rsid w:val="00A630E8"/>
    <w:rsid w:val="00A634B6"/>
    <w:rsid w:val="00A678ED"/>
    <w:rsid w:val="00A70357"/>
    <w:rsid w:val="00A7322A"/>
    <w:rsid w:val="00A75ECE"/>
    <w:rsid w:val="00A763E9"/>
    <w:rsid w:val="00A802B9"/>
    <w:rsid w:val="00A80829"/>
    <w:rsid w:val="00A80D1C"/>
    <w:rsid w:val="00A8178B"/>
    <w:rsid w:val="00A824B5"/>
    <w:rsid w:val="00A828C7"/>
    <w:rsid w:val="00A8371C"/>
    <w:rsid w:val="00A8385A"/>
    <w:rsid w:val="00A85530"/>
    <w:rsid w:val="00A85977"/>
    <w:rsid w:val="00A85E5C"/>
    <w:rsid w:val="00A860B2"/>
    <w:rsid w:val="00A86E70"/>
    <w:rsid w:val="00A87ECA"/>
    <w:rsid w:val="00A91B6E"/>
    <w:rsid w:val="00A93099"/>
    <w:rsid w:val="00A93658"/>
    <w:rsid w:val="00A9412A"/>
    <w:rsid w:val="00A94EDB"/>
    <w:rsid w:val="00A956B5"/>
    <w:rsid w:val="00A95FE9"/>
    <w:rsid w:val="00AA0BEA"/>
    <w:rsid w:val="00AA1A2F"/>
    <w:rsid w:val="00AA1EF7"/>
    <w:rsid w:val="00AA1FCE"/>
    <w:rsid w:val="00AA20EE"/>
    <w:rsid w:val="00AA27E0"/>
    <w:rsid w:val="00AA2F59"/>
    <w:rsid w:val="00AA3C59"/>
    <w:rsid w:val="00AA3D7B"/>
    <w:rsid w:val="00AA4140"/>
    <w:rsid w:val="00AA5868"/>
    <w:rsid w:val="00AA6BD1"/>
    <w:rsid w:val="00AB0989"/>
    <w:rsid w:val="00AB0A60"/>
    <w:rsid w:val="00AB0EF8"/>
    <w:rsid w:val="00AB1700"/>
    <w:rsid w:val="00AB261A"/>
    <w:rsid w:val="00AB2C8D"/>
    <w:rsid w:val="00AB30EA"/>
    <w:rsid w:val="00AB34D6"/>
    <w:rsid w:val="00AB3789"/>
    <w:rsid w:val="00AB3BE9"/>
    <w:rsid w:val="00AB548C"/>
    <w:rsid w:val="00AB5B7A"/>
    <w:rsid w:val="00AB5CE8"/>
    <w:rsid w:val="00AB6726"/>
    <w:rsid w:val="00AB711A"/>
    <w:rsid w:val="00AB72C5"/>
    <w:rsid w:val="00AC0248"/>
    <w:rsid w:val="00AC0AA1"/>
    <w:rsid w:val="00AC0E7F"/>
    <w:rsid w:val="00AC1A51"/>
    <w:rsid w:val="00AC1F40"/>
    <w:rsid w:val="00AC21ED"/>
    <w:rsid w:val="00AC3148"/>
    <w:rsid w:val="00AC3351"/>
    <w:rsid w:val="00AC3640"/>
    <w:rsid w:val="00AC414A"/>
    <w:rsid w:val="00AC429D"/>
    <w:rsid w:val="00AC4341"/>
    <w:rsid w:val="00AC4888"/>
    <w:rsid w:val="00AC4B1C"/>
    <w:rsid w:val="00AC6E17"/>
    <w:rsid w:val="00AC7D08"/>
    <w:rsid w:val="00AD0A04"/>
    <w:rsid w:val="00AD14F0"/>
    <w:rsid w:val="00AD1D02"/>
    <w:rsid w:val="00AD1D56"/>
    <w:rsid w:val="00AD2112"/>
    <w:rsid w:val="00AD2378"/>
    <w:rsid w:val="00AD2DAB"/>
    <w:rsid w:val="00AD3307"/>
    <w:rsid w:val="00AD4BB1"/>
    <w:rsid w:val="00AD4E7F"/>
    <w:rsid w:val="00AD642E"/>
    <w:rsid w:val="00AD70CC"/>
    <w:rsid w:val="00AE120F"/>
    <w:rsid w:val="00AE1F04"/>
    <w:rsid w:val="00AE224F"/>
    <w:rsid w:val="00AE26B2"/>
    <w:rsid w:val="00AE354B"/>
    <w:rsid w:val="00AE3D77"/>
    <w:rsid w:val="00AE4809"/>
    <w:rsid w:val="00AE67DE"/>
    <w:rsid w:val="00AE6D2E"/>
    <w:rsid w:val="00AE6E7C"/>
    <w:rsid w:val="00AE7995"/>
    <w:rsid w:val="00AF0E66"/>
    <w:rsid w:val="00AF5FA6"/>
    <w:rsid w:val="00AF6996"/>
    <w:rsid w:val="00AF79A5"/>
    <w:rsid w:val="00B009CD"/>
    <w:rsid w:val="00B00BED"/>
    <w:rsid w:val="00B02973"/>
    <w:rsid w:val="00B02E85"/>
    <w:rsid w:val="00B03512"/>
    <w:rsid w:val="00B04BF2"/>
    <w:rsid w:val="00B04D14"/>
    <w:rsid w:val="00B05ACB"/>
    <w:rsid w:val="00B06637"/>
    <w:rsid w:val="00B06D9F"/>
    <w:rsid w:val="00B07752"/>
    <w:rsid w:val="00B07EAF"/>
    <w:rsid w:val="00B11239"/>
    <w:rsid w:val="00B11E0F"/>
    <w:rsid w:val="00B125DA"/>
    <w:rsid w:val="00B136F4"/>
    <w:rsid w:val="00B141D9"/>
    <w:rsid w:val="00B151B5"/>
    <w:rsid w:val="00B15502"/>
    <w:rsid w:val="00B157FB"/>
    <w:rsid w:val="00B17479"/>
    <w:rsid w:val="00B178F5"/>
    <w:rsid w:val="00B1790E"/>
    <w:rsid w:val="00B2066E"/>
    <w:rsid w:val="00B20EFC"/>
    <w:rsid w:val="00B21F1D"/>
    <w:rsid w:val="00B22602"/>
    <w:rsid w:val="00B22E78"/>
    <w:rsid w:val="00B22F76"/>
    <w:rsid w:val="00B23360"/>
    <w:rsid w:val="00B23790"/>
    <w:rsid w:val="00B24D81"/>
    <w:rsid w:val="00B24EAE"/>
    <w:rsid w:val="00B2511C"/>
    <w:rsid w:val="00B27F74"/>
    <w:rsid w:val="00B301B6"/>
    <w:rsid w:val="00B30FB8"/>
    <w:rsid w:val="00B33240"/>
    <w:rsid w:val="00B33C1B"/>
    <w:rsid w:val="00B34AB4"/>
    <w:rsid w:val="00B36E06"/>
    <w:rsid w:val="00B37001"/>
    <w:rsid w:val="00B37FE7"/>
    <w:rsid w:val="00B41730"/>
    <w:rsid w:val="00B44A2F"/>
    <w:rsid w:val="00B45FD1"/>
    <w:rsid w:val="00B46F5D"/>
    <w:rsid w:val="00B4779A"/>
    <w:rsid w:val="00B50425"/>
    <w:rsid w:val="00B51431"/>
    <w:rsid w:val="00B51569"/>
    <w:rsid w:val="00B51A3E"/>
    <w:rsid w:val="00B51A58"/>
    <w:rsid w:val="00B5390D"/>
    <w:rsid w:val="00B54336"/>
    <w:rsid w:val="00B54ABB"/>
    <w:rsid w:val="00B55758"/>
    <w:rsid w:val="00B55942"/>
    <w:rsid w:val="00B563A9"/>
    <w:rsid w:val="00B56835"/>
    <w:rsid w:val="00B5687E"/>
    <w:rsid w:val="00B573E6"/>
    <w:rsid w:val="00B61D5E"/>
    <w:rsid w:val="00B62FBC"/>
    <w:rsid w:val="00B64BA0"/>
    <w:rsid w:val="00B6598E"/>
    <w:rsid w:val="00B65BE0"/>
    <w:rsid w:val="00B65F16"/>
    <w:rsid w:val="00B66D02"/>
    <w:rsid w:val="00B67272"/>
    <w:rsid w:val="00B73200"/>
    <w:rsid w:val="00B73655"/>
    <w:rsid w:val="00B7401C"/>
    <w:rsid w:val="00B7445E"/>
    <w:rsid w:val="00B76ACD"/>
    <w:rsid w:val="00B76C8C"/>
    <w:rsid w:val="00B805E2"/>
    <w:rsid w:val="00B82C1D"/>
    <w:rsid w:val="00B83316"/>
    <w:rsid w:val="00B84088"/>
    <w:rsid w:val="00B8443C"/>
    <w:rsid w:val="00B84517"/>
    <w:rsid w:val="00B84DE6"/>
    <w:rsid w:val="00B86430"/>
    <w:rsid w:val="00B9058F"/>
    <w:rsid w:val="00B91B7E"/>
    <w:rsid w:val="00B930AF"/>
    <w:rsid w:val="00B93757"/>
    <w:rsid w:val="00B95097"/>
    <w:rsid w:val="00B95AB3"/>
    <w:rsid w:val="00B96048"/>
    <w:rsid w:val="00B9647B"/>
    <w:rsid w:val="00B96AF7"/>
    <w:rsid w:val="00B973E5"/>
    <w:rsid w:val="00BA0465"/>
    <w:rsid w:val="00BA0945"/>
    <w:rsid w:val="00BA099B"/>
    <w:rsid w:val="00BA099F"/>
    <w:rsid w:val="00BA1D3A"/>
    <w:rsid w:val="00BA1E31"/>
    <w:rsid w:val="00BA2079"/>
    <w:rsid w:val="00BA2DD4"/>
    <w:rsid w:val="00BA370F"/>
    <w:rsid w:val="00BA38D5"/>
    <w:rsid w:val="00BA4010"/>
    <w:rsid w:val="00BA4500"/>
    <w:rsid w:val="00BA4772"/>
    <w:rsid w:val="00BA5C49"/>
    <w:rsid w:val="00BA61BE"/>
    <w:rsid w:val="00BA6507"/>
    <w:rsid w:val="00BA6D6F"/>
    <w:rsid w:val="00BA6DAF"/>
    <w:rsid w:val="00BA708A"/>
    <w:rsid w:val="00BB004E"/>
    <w:rsid w:val="00BB12AE"/>
    <w:rsid w:val="00BB1831"/>
    <w:rsid w:val="00BB2348"/>
    <w:rsid w:val="00BB30DC"/>
    <w:rsid w:val="00BB3DB7"/>
    <w:rsid w:val="00BB617E"/>
    <w:rsid w:val="00BB6FB8"/>
    <w:rsid w:val="00BC0EE3"/>
    <w:rsid w:val="00BC2F24"/>
    <w:rsid w:val="00BC3525"/>
    <w:rsid w:val="00BC42F8"/>
    <w:rsid w:val="00BC4347"/>
    <w:rsid w:val="00BC623E"/>
    <w:rsid w:val="00BC6DCA"/>
    <w:rsid w:val="00BC78D1"/>
    <w:rsid w:val="00BD277A"/>
    <w:rsid w:val="00BD38D9"/>
    <w:rsid w:val="00BD3D4C"/>
    <w:rsid w:val="00BD3DA1"/>
    <w:rsid w:val="00BD444C"/>
    <w:rsid w:val="00BD451F"/>
    <w:rsid w:val="00BD639B"/>
    <w:rsid w:val="00BD6623"/>
    <w:rsid w:val="00BD6828"/>
    <w:rsid w:val="00BD6BD4"/>
    <w:rsid w:val="00BD72F1"/>
    <w:rsid w:val="00BD7886"/>
    <w:rsid w:val="00BD78E6"/>
    <w:rsid w:val="00BE0EF2"/>
    <w:rsid w:val="00BE13CE"/>
    <w:rsid w:val="00BE17F2"/>
    <w:rsid w:val="00BE6D90"/>
    <w:rsid w:val="00BF0EB8"/>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2B2"/>
    <w:rsid w:val="00C17E95"/>
    <w:rsid w:val="00C223FA"/>
    <w:rsid w:val="00C226CB"/>
    <w:rsid w:val="00C22FDF"/>
    <w:rsid w:val="00C2449F"/>
    <w:rsid w:val="00C24520"/>
    <w:rsid w:val="00C24650"/>
    <w:rsid w:val="00C24FCA"/>
    <w:rsid w:val="00C25615"/>
    <w:rsid w:val="00C26A62"/>
    <w:rsid w:val="00C277D0"/>
    <w:rsid w:val="00C31130"/>
    <w:rsid w:val="00C31D2B"/>
    <w:rsid w:val="00C32B2A"/>
    <w:rsid w:val="00C332F9"/>
    <w:rsid w:val="00C3472E"/>
    <w:rsid w:val="00C42D4A"/>
    <w:rsid w:val="00C43AEF"/>
    <w:rsid w:val="00C43ED6"/>
    <w:rsid w:val="00C44418"/>
    <w:rsid w:val="00C45510"/>
    <w:rsid w:val="00C45650"/>
    <w:rsid w:val="00C46885"/>
    <w:rsid w:val="00C50025"/>
    <w:rsid w:val="00C53032"/>
    <w:rsid w:val="00C5345A"/>
    <w:rsid w:val="00C53979"/>
    <w:rsid w:val="00C54231"/>
    <w:rsid w:val="00C548CE"/>
    <w:rsid w:val="00C5657A"/>
    <w:rsid w:val="00C60B6F"/>
    <w:rsid w:val="00C60C2C"/>
    <w:rsid w:val="00C628CF"/>
    <w:rsid w:val="00C62F11"/>
    <w:rsid w:val="00C63154"/>
    <w:rsid w:val="00C70D30"/>
    <w:rsid w:val="00C70F29"/>
    <w:rsid w:val="00C71389"/>
    <w:rsid w:val="00C7159C"/>
    <w:rsid w:val="00C71E2C"/>
    <w:rsid w:val="00C71FDF"/>
    <w:rsid w:val="00C72D89"/>
    <w:rsid w:val="00C748B3"/>
    <w:rsid w:val="00C751FB"/>
    <w:rsid w:val="00C75F27"/>
    <w:rsid w:val="00C7784C"/>
    <w:rsid w:val="00C8033C"/>
    <w:rsid w:val="00C803A6"/>
    <w:rsid w:val="00C81E49"/>
    <w:rsid w:val="00C81E85"/>
    <w:rsid w:val="00C81F96"/>
    <w:rsid w:val="00C82539"/>
    <w:rsid w:val="00C82CB7"/>
    <w:rsid w:val="00C82F7A"/>
    <w:rsid w:val="00C8375D"/>
    <w:rsid w:val="00C8404A"/>
    <w:rsid w:val="00C85713"/>
    <w:rsid w:val="00C85F1B"/>
    <w:rsid w:val="00C87414"/>
    <w:rsid w:val="00C87F41"/>
    <w:rsid w:val="00C9035A"/>
    <w:rsid w:val="00C904F0"/>
    <w:rsid w:val="00C92F66"/>
    <w:rsid w:val="00C93BA3"/>
    <w:rsid w:val="00C9471F"/>
    <w:rsid w:val="00C94BBF"/>
    <w:rsid w:val="00C94FCE"/>
    <w:rsid w:val="00C969EF"/>
    <w:rsid w:val="00C97311"/>
    <w:rsid w:val="00CA098E"/>
    <w:rsid w:val="00CA0CF0"/>
    <w:rsid w:val="00CA1BF1"/>
    <w:rsid w:val="00CA27A8"/>
    <w:rsid w:val="00CA301F"/>
    <w:rsid w:val="00CA3056"/>
    <w:rsid w:val="00CA41EF"/>
    <w:rsid w:val="00CA4A51"/>
    <w:rsid w:val="00CA67B6"/>
    <w:rsid w:val="00CA6A57"/>
    <w:rsid w:val="00CA6A8E"/>
    <w:rsid w:val="00CA6BBA"/>
    <w:rsid w:val="00CB0A95"/>
    <w:rsid w:val="00CB0BF9"/>
    <w:rsid w:val="00CB18AC"/>
    <w:rsid w:val="00CB280F"/>
    <w:rsid w:val="00CB2EBC"/>
    <w:rsid w:val="00CB393B"/>
    <w:rsid w:val="00CB4E44"/>
    <w:rsid w:val="00CB5E40"/>
    <w:rsid w:val="00CB69C8"/>
    <w:rsid w:val="00CB73C1"/>
    <w:rsid w:val="00CB758A"/>
    <w:rsid w:val="00CB7C9F"/>
    <w:rsid w:val="00CB7FA5"/>
    <w:rsid w:val="00CC056F"/>
    <w:rsid w:val="00CC11FD"/>
    <w:rsid w:val="00CC1439"/>
    <w:rsid w:val="00CC2776"/>
    <w:rsid w:val="00CC5AEA"/>
    <w:rsid w:val="00CC5EEA"/>
    <w:rsid w:val="00CC60C1"/>
    <w:rsid w:val="00CC64C9"/>
    <w:rsid w:val="00CC6712"/>
    <w:rsid w:val="00CC6D1F"/>
    <w:rsid w:val="00CC701A"/>
    <w:rsid w:val="00CD0532"/>
    <w:rsid w:val="00CD1BC9"/>
    <w:rsid w:val="00CD1F7D"/>
    <w:rsid w:val="00CD2254"/>
    <w:rsid w:val="00CD25F8"/>
    <w:rsid w:val="00CD26B9"/>
    <w:rsid w:val="00CD5E23"/>
    <w:rsid w:val="00CD735E"/>
    <w:rsid w:val="00CE1896"/>
    <w:rsid w:val="00CE1B90"/>
    <w:rsid w:val="00CE1DBC"/>
    <w:rsid w:val="00CE355A"/>
    <w:rsid w:val="00CE39DC"/>
    <w:rsid w:val="00CE5F26"/>
    <w:rsid w:val="00CE6262"/>
    <w:rsid w:val="00CF0DA4"/>
    <w:rsid w:val="00CF245A"/>
    <w:rsid w:val="00CF4A39"/>
    <w:rsid w:val="00CF5A31"/>
    <w:rsid w:val="00D00302"/>
    <w:rsid w:val="00D00DC9"/>
    <w:rsid w:val="00D02023"/>
    <w:rsid w:val="00D0342F"/>
    <w:rsid w:val="00D0372B"/>
    <w:rsid w:val="00D040EE"/>
    <w:rsid w:val="00D04CC9"/>
    <w:rsid w:val="00D05777"/>
    <w:rsid w:val="00D05C2F"/>
    <w:rsid w:val="00D062EF"/>
    <w:rsid w:val="00D06719"/>
    <w:rsid w:val="00D06A66"/>
    <w:rsid w:val="00D07596"/>
    <w:rsid w:val="00D10902"/>
    <w:rsid w:val="00D11F92"/>
    <w:rsid w:val="00D12DDA"/>
    <w:rsid w:val="00D15CF9"/>
    <w:rsid w:val="00D15D3D"/>
    <w:rsid w:val="00D175A9"/>
    <w:rsid w:val="00D20F7F"/>
    <w:rsid w:val="00D2179A"/>
    <w:rsid w:val="00D21F8B"/>
    <w:rsid w:val="00D22138"/>
    <w:rsid w:val="00D22DBE"/>
    <w:rsid w:val="00D235C5"/>
    <w:rsid w:val="00D23D4E"/>
    <w:rsid w:val="00D2402B"/>
    <w:rsid w:val="00D242E4"/>
    <w:rsid w:val="00D24422"/>
    <w:rsid w:val="00D24E5D"/>
    <w:rsid w:val="00D26402"/>
    <w:rsid w:val="00D27E14"/>
    <w:rsid w:val="00D31C96"/>
    <w:rsid w:val="00D32290"/>
    <w:rsid w:val="00D32A5B"/>
    <w:rsid w:val="00D32B48"/>
    <w:rsid w:val="00D32DC6"/>
    <w:rsid w:val="00D3378B"/>
    <w:rsid w:val="00D3513F"/>
    <w:rsid w:val="00D35235"/>
    <w:rsid w:val="00D36006"/>
    <w:rsid w:val="00D36439"/>
    <w:rsid w:val="00D365D4"/>
    <w:rsid w:val="00D37B2C"/>
    <w:rsid w:val="00D37FA6"/>
    <w:rsid w:val="00D403DA"/>
    <w:rsid w:val="00D40845"/>
    <w:rsid w:val="00D40FF8"/>
    <w:rsid w:val="00D42362"/>
    <w:rsid w:val="00D43DAF"/>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0482"/>
    <w:rsid w:val="00D61448"/>
    <w:rsid w:val="00D61E93"/>
    <w:rsid w:val="00D62290"/>
    <w:rsid w:val="00D629F8"/>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26D3"/>
    <w:rsid w:val="00D83E8B"/>
    <w:rsid w:val="00D85686"/>
    <w:rsid w:val="00D858C7"/>
    <w:rsid w:val="00D85E09"/>
    <w:rsid w:val="00D86463"/>
    <w:rsid w:val="00D86EB0"/>
    <w:rsid w:val="00D877C8"/>
    <w:rsid w:val="00D87B09"/>
    <w:rsid w:val="00D90150"/>
    <w:rsid w:val="00D90629"/>
    <w:rsid w:val="00D9136B"/>
    <w:rsid w:val="00D913EF"/>
    <w:rsid w:val="00D91CE9"/>
    <w:rsid w:val="00D961F6"/>
    <w:rsid w:val="00D97523"/>
    <w:rsid w:val="00DA0000"/>
    <w:rsid w:val="00DA2093"/>
    <w:rsid w:val="00DA2F79"/>
    <w:rsid w:val="00DA4607"/>
    <w:rsid w:val="00DA6343"/>
    <w:rsid w:val="00DA7051"/>
    <w:rsid w:val="00DA71A4"/>
    <w:rsid w:val="00DB0B20"/>
    <w:rsid w:val="00DB19E3"/>
    <w:rsid w:val="00DB1AEF"/>
    <w:rsid w:val="00DB3107"/>
    <w:rsid w:val="00DB3C69"/>
    <w:rsid w:val="00DB3F14"/>
    <w:rsid w:val="00DB4222"/>
    <w:rsid w:val="00DB49A9"/>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541A"/>
    <w:rsid w:val="00DE6AE4"/>
    <w:rsid w:val="00DE6BC4"/>
    <w:rsid w:val="00DE723F"/>
    <w:rsid w:val="00DE77FA"/>
    <w:rsid w:val="00DF043C"/>
    <w:rsid w:val="00DF22E9"/>
    <w:rsid w:val="00DF3A0F"/>
    <w:rsid w:val="00DF443E"/>
    <w:rsid w:val="00DF7044"/>
    <w:rsid w:val="00DF7145"/>
    <w:rsid w:val="00DF7CB1"/>
    <w:rsid w:val="00E01B3E"/>
    <w:rsid w:val="00E01E23"/>
    <w:rsid w:val="00E030CF"/>
    <w:rsid w:val="00E03174"/>
    <w:rsid w:val="00E03A81"/>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4465"/>
    <w:rsid w:val="00E2591A"/>
    <w:rsid w:val="00E27EC2"/>
    <w:rsid w:val="00E315CB"/>
    <w:rsid w:val="00E32B71"/>
    <w:rsid w:val="00E341C8"/>
    <w:rsid w:val="00E347AD"/>
    <w:rsid w:val="00E35542"/>
    <w:rsid w:val="00E35A22"/>
    <w:rsid w:val="00E35F7C"/>
    <w:rsid w:val="00E36660"/>
    <w:rsid w:val="00E37D5A"/>
    <w:rsid w:val="00E407A1"/>
    <w:rsid w:val="00E420AD"/>
    <w:rsid w:val="00E45717"/>
    <w:rsid w:val="00E45BB7"/>
    <w:rsid w:val="00E470D7"/>
    <w:rsid w:val="00E472DD"/>
    <w:rsid w:val="00E473E9"/>
    <w:rsid w:val="00E47F6E"/>
    <w:rsid w:val="00E50258"/>
    <w:rsid w:val="00E54537"/>
    <w:rsid w:val="00E54F1A"/>
    <w:rsid w:val="00E550C0"/>
    <w:rsid w:val="00E554B8"/>
    <w:rsid w:val="00E55FAC"/>
    <w:rsid w:val="00E56465"/>
    <w:rsid w:val="00E56548"/>
    <w:rsid w:val="00E56AC2"/>
    <w:rsid w:val="00E57C96"/>
    <w:rsid w:val="00E57CEF"/>
    <w:rsid w:val="00E61697"/>
    <w:rsid w:val="00E61970"/>
    <w:rsid w:val="00E6302A"/>
    <w:rsid w:val="00E631C5"/>
    <w:rsid w:val="00E63555"/>
    <w:rsid w:val="00E63636"/>
    <w:rsid w:val="00E64237"/>
    <w:rsid w:val="00E6463A"/>
    <w:rsid w:val="00E64A90"/>
    <w:rsid w:val="00E671F7"/>
    <w:rsid w:val="00E67CF0"/>
    <w:rsid w:val="00E70F39"/>
    <w:rsid w:val="00E7102C"/>
    <w:rsid w:val="00E712DE"/>
    <w:rsid w:val="00E719EA"/>
    <w:rsid w:val="00E71C6F"/>
    <w:rsid w:val="00E71F6B"/>
    <w:rsid w:val="00E7230C"/>
    <w:rsid w:val="00E72520"/>
    <w:rsid w:val="00E728C6"/>
    <w:rsid w:val="00E72F26"/>
    <w:rsid w:val="00E74F79"/>
    <w:rsid w:val="00E753D7"/>
    <w:rsid w:val="00E75AFC"/>
    <w:rsid w:val="00E7718F"/>
    <w:rsid w:val="00E77B6F"/>
    <w:rsid w:val="00E77DF7"/>
    <w:rsid w:val="00E8038D"/>
    <w:rsid w:val="00E8276F"/>
    <w:rsid w:val="00E82931"/>
    <w:rsid w:val="00E82CA4"/>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0E"/>
    <w:rsid w:val="00EA53BC"/>
    <w:rsid w:val="00EA5D6D"/>
    <w:rsid w:val="00EA6201"/>
    <w:rsid w:val="00EA6C88"/>
    <w:rsid w:val="00EA75CE"/>
    <w:rsid w:val="00EA77E4"/>
    <w:rsid w:val="00EA7A17"/>
    <w:rsid w:val="00EB192C"/>
    <w:rsid w:val="00EB2FAA"/>
    <w:rsid w:val="00EB35B1"/>
    <w:rsid w:val="00EB4895"/>
    <w:rsid w:val="00EB66FF"/>
    <w:rsid w:val="00EB7D53"/>
    <w:rsid w:val="00EC14D3"/>
    <w:rsid w:val="00EC1647"/>
    <w:rsid w:val="00EC2715"/>
    <w:rsid w:val="00EC2FFD"/>
    <w:rsid w:val="00EC71B7"/>
    <w:rsid w:val="00ED0178"/>
    <w:rsid w:val="00ED0734"/>
    <w:rsid w:val="00ED0EBF"/>
    <w:rsid w:val="00ED1945"/>
    <w:rsid w:val="00ED1B5A"/>
    <w:rsid w:val="00ED1DAF"/>
    <w:rsid w:val="00ED319D"/>
    <w:rsid w:val="00ED40C1"/>
    <w:rsid w:val="00ED48F0"/>
    <w:rsid w:val="00ED4ACF"/>
    <w:rsid w:val="00ED50E4"/>
    <w:rsid w:val="00ED53F5"/>
    <w:rsid w:val="00ED7127"/>
    <w:rsid w:val="00ED7CD9"/>
    <w:rsid w:val="00EE161D"/>
    <w:rsid w:val="00EE1E3C"/>
    <w:rsid w:val="00EE1FE7"/>
    <w:rsid w:val="00EE242F"/>
    <w:rsid w:val="00EE2D28"/>
    <w:rsid w:val="00EE33CC"/>
    <w:rsid w:val="00EE36AE"/>
    <w:rsid w:val="00EE448B"/>
    <w:rsid w:val="00EE4BC3"/>
    <w:rsid w:val="00EE5794"/>
    <w:rsid w:val="00EE6E4B"/>
    <w:rsid w:val="00EF1F46"/>
    <w:rsid w:val="00EF274A"/>
    <w:rsid w:val="00EF2826"/>
    <w:rsid w:val="00EF3653"/>
    <w:rsid w:val="00EF4C79"/>
    <w:rsid w:val="00EF5337"/>
    <w:rsid w:val="00EF5A97"/>
    <w:rsid w:val="00EF60A6"/>
    <w:rsid w:val="00EF6119"/>
    <w:rsid w:val="00EF7147"/>
    <w:rsid w:val="00F01382"/>
    <w:rsid w:val="00F0173D"/>
    <w:rsid w:val="00F029F7"/>
    <w:rsid w:val="00F02EBF"/>
    <w:rsid w:val="00F02F2E"/>
    <w:rsid w:val="00F040AD"/>
    <w:rsid w:val="00F06BAE"/>
    <w:rsid w:val="00F115FC"/>
    <w:rsid w:val="00F125A4"/>
    <w:rsid w:val="00F1359E"/>
    <w:rsid w:val="00F13930"/>
    <w:rsid w:val="00F15323"/>
    <w:rsid w:val="00F16010"/>
    <w:rsid w:val="00F168C8"/>
    <w:rsid w:val="00F16E36"/>
    <w:rsid w:val="00F200AB"/>
    <w:rsid w:val="00F20376"/>
    <w:rsid w:val="00F216DA"/>
    <w:rsid w:val="00F21961"/>
    <w:rsid w:val="00F22651"/>
    <w:rsid w:val="00F2654B"/>
    <w:rsid w:val="00F26A26"/>
    <w:rsid w:val="00F26EF1"/>
    <w:rsid w:val="00F3033E"/>
    <w:rsid w:val="00F30917"/>
    <w:rsid w:val="00F3482B"/>
    <w:rsid w:val="00F35556"/>
    <w:rsid w:val="00F35719"/>
    <w:rsid w:val="00F35996"/>
    <w:rsid w:val="00F359C3"/>
    <w:rsid w:val="00F35ADF"/>
    <w:rsid w:val="00F35EF8"/>
    <w:rsid w:val="00F37D47"/>
    <w:rsid w:val="00F42B62"/>
    <w:rsid w:val="00F43554"/>
    <w:rsid w:val="00F4368E"/>
    <w:rsid w:val="00F44C37"/>
    <w:rsid w:val="00F46A8D"/>
    <w:rsid w:val="00F46C43"/>
    <w:rsid w:val="00F46C58"/>
    <w:rsid w:val="00F47335"/>
    <w:rsid w:val="00F47C4A"/>
    <w:rsid w:val="00F50DC9"/>
    <w:rsid w:val="00F52A4C"/>
    <w:rsid w:val="00F52C3F"/>
    <w:rsid w:val="00F53269"/>
    <w:rsid w:val="00F5327E"/>
    <w:rsid w:val="00F5382A"/>
    <w:rsid w:val="00F5466C"/>
    <w:rsid w:val="00F551F1"/>
    <w:rsid w:val="00F55405"/>
    <w:rsid w:val="00F55D70"/>
    <w:rsid w:val="00F5643B"/>
    <w:rsid w:val="00F571DD"/>
    <w:rsid w:val="00F57ACA"/>
    <w:rsid w:val="00F57B82"/>
    <w:rsid w:val="00F62116"/>
    <w:rsid w:val="00F62FF3"/>
    <w:rsid w:val="00F631ED"/>
    <w:rsid w:val="00F633EA"/>
    <w:rsid w:val="00F64859"/>
    <w:rsid w:val="00F660CC"/>
    <w:rsid w:val="00F66572"/>
    <w:rsid w:val="00F6691E"/>
    <w:rsid w:val="00F66EAE"/>
    <w:rsid w:val="00F67C86"/>
    <w:rsid w:val="00F67F88"/>
    <w:rsid w:val="00F728C4"/>
    <w:rsid w:val="00F72F32"/>
    <w:rsid w:val="00F736FB"/>
    <w:rsid w:val="00F73945"/>
    <w:rsid w:val="00F73AB3"/>
    <w:rsid w:val="00F7469A"/>
    <w:rsid w:val="00F749A9"/>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1A48"/>
    <w:rsid w:val="00FA3075"/>
    <w:rsid w:val="00FA5203"/>
    <w:rsid w:val="00FA53A8"/>
    <w:rsid w:val="00FA572F"/>
    <w:rsid w:val="00FA595D"/>
    <w:rsid w:val="00FA6676"/>
    <w:rsid w:val="00FA75F7"/>
    <w:rsid w:val="00FA7791"/>
    <w:rsid w:val="00FA790C"/>
    <w:rsid w:val="00FA7E7D"/>
    <w:rsid w:val="00FB181D"/>
    <w:rsid w:val="00FB1BE5"/>
    <w:rsid w:val="00FB3E17"/>
    <w:rsid w:val="00FB4F9F"/>
    <w:rsid w:val="00FB591E"/>
    <w:rsid w:val="00FB6863"/>
    <w:rsid w:val="00FB6CD7"/>
    <w:rsid w:val="00FB6D21"/>
    <w:rsid w:val="00FC0197"/>
    <w:rsid w:val="00FC02E2"/>
    <w:rsid w:val="00FC10F8"/>
    <w:rsid w:val="00FC20C7"/>
    <w:rsid w:val="00FC23F5"/>
    <w:rsid w:val="00FC2921"/>
    <w:rsid w:val="00FC2E44"/>
    <w:rsid w:val="00FC32C3"/>
    <w:rsid w:val="00FC48BE"/>
    <w:rsid w:val="00FC4A00"/>
    <w:rsid w:val="00FC4D64"/>
    <w:rsid w:val="00FC65B8"/>
    <w:rsid w:val="00FC6E22"/>
    <w:rsid w:val="00FD18B7"/>
    <w:rsid w:val="00FD1B4D"/>
    <w:rsid w:val="00FD22D7"/>
    <w:rsid w:val="00FD34B3"/>
    <w:rsid w:val="00FD3FD4"/>
    <w:rsid w:val="00FD46DC"/>
    <w:rsid w:val="00FD4AD9"/>
    <w:rsid w:val="00FD4DB3"/>
    <w:rsid w:val="00FD53AA"/>
    <w:rsid w:val="00FD5706"/>
    <w:rsid w:val="00FD6DDF"/>
    <w:rsid w:val="00FE071E"/>
    <w:rsid w:val="00FE1E5C"/>
    <w:rsid w:val="00FE2993"/>
    <w:rsid w:val="00FE2A12"/>
    <w:rsid w:val="00FE577A"/>
    <w:rsid w:val="00FF0023"/>
    <w:rsid w:val="00FF1542"/>
    <w:rsid w:val="00FF2B8C"/>
    <w:rsid w:val="00FF2E31"/>
    <w:rsid w:val="00FF35CF"/>
    <w:rsid w:val="00FF38C6"/>
    <w:rsid w:val="00FF4354"/>
    <w:rsid w:val="00FF4397"/>
    <w:rsid w:val="00FF5081"/>
    <w:rsid w:val="00FF52A8"/>
    <w:rsid w:val="00FF58F3"/>
    <w:rsid w:val="00FF62DC"/>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0055562">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064066432">
      <w:bodyDiv w:val="1"/>
      <w:marLeft w:val="0"/>
      <w:marRight w:val="0"/>
      <w:marTop w:val="0"/>
      <w:marBottom w:val="0"/>
      <w:divBdr>
        <w:top w:val="none" w:sz="0" w:space="0" w:color="auto"/>
        <w:left w:val="none" w:sz="0" w:space="0" w:color="auto"/>
        <w:bottom w:val="none" w:sz="0" w:space="0" w:color="auto"/>
        <w:right w:val="none" w:sz="0" w:space="0" w:color="auto"/>
      </w:divBdr>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483935128">
      <w:bodyDiv w:val="1"/>
      <w:marLeft w:val="0"/>
      <w:marRight w:val="0"/>
      <w:marTop w:val="0"/>
      <w:marBottom w:val="0"/>
      <w:divBdr>
        <w:top w:val="none" w:sz="0" w:space="0" w:color="auto"/>
        <w:left w:val="none" w:sz="0" w:space="0" w:color="auto"/>
        <w:bottom w:val="none" w:sz="0" w:space="0" w:color="auto"/>
        <w:right w:val="none" w:sz="0" w:space="0" w:color="auto"/>
      </w:divBdr>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 w:id="21172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5-04/01_PRRIP%20TAC%20Quarterly%20Meeting%20Agenda_Apr_2025_1.pdf" TargetMode="External"/><Relationship Id="rId13" Type="http://schemas.openxmlformats.org/officeDocument/2006/relationships/hyperlink" Target="https://platteriverprogram.org/system/files/2025-04/05_Bat_Monitoring%202024-2025_April%202025%20TAC.pdf"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platteriverprogram.org/system/files/2025-04/04_2024%20Fall%20WC%20Report%20Presentation.pdf" TargetMode="External"/><Relationship Id="rId17" Type="http://schemas.openxmlformats.org/officeDocument/2006/relationships/hyperlink" Target="https://platteriverprogram.org/system/files/2025-04/10_WEST_ECOTOPE%20Publication%20Outline_April%202025%20TAC.pdf" TargetMode="External"/><Relationship Id="rId2" Type="http://schemas.openxmlformats.org/officeDocument/2006/relationships/numbering" Target="numbering.xml"/><Relationship Id="rId16" Type="http://schemas.openxmlformats.org/officeDocument/2006/relationships/hyperlink" Target="https://platteriverprogram.org/system/files/2025-04/09_No%20Sed%20Aug%20Early%20Check%20In_April%202025%20TAC.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teriverprogram.org/system/files/2025-04/03_Implementation%20of%20the%20Whooping%20Crane%20Monitoring%20Protocol%20-%20Fall%202024%20Report%20TAC%20Draft.docx" TargetMode="External"/><Relationship Id="rId5" Type="http://schemas.openxmlformats.org/officeDocument/2006/relationships/webSettings" Target="webSettings.xml"/><Relationship Id="rId15" Type="http://schemas.openxmlformats.org/officeDocument/2006/relationships/hyperlink" Target="https://platteriverprogram.org/system/files/2025-04/08_WC%20Stopover%20vs.%20Flyover%20Update.pdf" TargetMode="External"/><Relationship Id="rId10" Type="http://schemas.openxmlformats.org/officeDocument/2006/relationships/hyperlink" Target="https://platteriverprogram.org/sites/default/files/2025-05/02-04%20and%2005-2025%20PRRIP%20TAC%20Meeting%20Minutes%20FINAL.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teriverprogram.org/system/files/2025-04/02_Feb%202025%20TAC%20Minutes_TAC_revisions.docx" TargetMode="External"/><Relationship Id="rId14" Type="http://schemas.openxmlformats.org/officeDocument/2006/relationships/hyperlink" Target="https://platteriverprogram.org/system/files/2025-04/07_WC%20Stopover%20vs.%20Flyover%20Update.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08FE0-0562-4FE0-8DD4-0E5CAE70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4606</Words>
  <Characters>26257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2</cp:revision>
  <cp:lastPrinted>2023-07-20T17:14:00Z</cp:lastPrinted>
  <dcterms:created xsi:type="dcterms:W3CDTF">2025-05-15T13:56:00Z</dcterms:created>
  <dcterms:modified xsi:type="dcterms:W3CDTF">2025-05-15T13:56:00Z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